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A5375F" w14:textId="3FC3715F" w:rsidR="00D527A6" w:rsidRDefault="000C3875" w:rsidP="00D527A6">
      <w:pPr>
        <w:jc w:val="both"/>
        <w:rPr>
          <w:rFonts w:ascii="Arial" w:hAnsi="Arial" w:cs="Arial"/>
          <w:b/>
        </w:rPr>
      </w:pPr>
      <w:r w:rsidRPr="00386447">
        <w:rPr>
          <w:rFonts w:ascii="Arial" w:hAnsi="Arial" w:cs="Arial"/>
          <w:noProof/>
        </w:rPr>
        <w:drawing>
          <wp:anchor distT="0" distB="0" distL="114300" distR="114300" simplePos="0" relativeHeight="251659264" behindDoc="0" locked="0" layoutInCell="1" allowOverlap="1" wp14:anchorId="425FBAAD" wp14:editId="39AC1610">
            <wp:simplePos x="0" y="0"/>
            <wp:positionH relativeFrom="column">
              <wp:posOffset>4928032</wp:posOffset>
            </wp:positionH>
            <wp:positionV relativeFrom="paragraph">
              <wp:posOffset>-398018</wp:posOffset>
            </wp:positionV>
            <wp:extent cx="1081378" cy="1081378"/>
            <wp:effectExtent l="0" t="0" r="5080" b="5080"/>
            <wp:wrapNone/>
            <wp:docPr id="3" name="Image 3" descr="C:\Users\SD236362\AppData\Local\Temp\7zOCD255A03\LOGO CEA_ORIG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D236362\AppData\Local\Temp\7zOCD255A03\LOGO CEA_ORIGINAL.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81378" cy="1081378"/>
                    </a:xfrm>
                    <a:prstGeom prst="rect">
                      <a:avLst/>
                    </a:prstGeom>
                    <a:noFill/>
                    <a:ln>
                      <a:noFill/>
                    </a:ln>
                  </pic:spPr>
                </pic:pic>
              </a:graphicData>
            </a:graphic>
            <wp14:sizeRelH relativeFrom="page">
              <wp14:pctWidth>0</wp14:pctWidth>
            </wp14:sizeRelH>
            <wp14:sizeRelV relativeFrom="page">
              <wp14:pctHeight>0</wp14:pctHeight>
            </wp14:sizeRelV>
          </wp:anchor>
        </w:drawing>
      </w:r>
      <w:r w:rsidR="00D527A6" w:rsidRPr="007A55B7">
        <w:rPr>
          <w:rFonts w:ascii="Arial" w:hAnsi="Arial" w:cs="Arial"/>
          <w:b/>
        </w:rPr>
        <w:t>Emetteur :</w:t>
      </w:r>
      <w:r w:rsidR="00D527A6" w:rsidRPr="000941BA">
        <w:rPr>
          <w:rFonts w:ascii="Arial" w:hAnsi="Arial" w:cs="Arial"/>
          <w:b/>
        </w:rPr>
        <w:t xml:space="preserve"> </w:t>
      </w:r>
      <w:r w:rsidR="00360743">
        <w:rPr>
          <w:rFonts w:ascii="Arial" w:hAnsi="Arial" w:cs="Arial"/>
        </w:rPr>
        <w:t>D</w:t>
      </w:r>
      <w:r w:rsidR="00564DC1">
        <w:rPr>
          <w:rFonts w:ascii="Arial" w:hAnsi="Arial" w:cs="Arial"/>
        </w:rPr>
        <w:t>S</w:t>
      </w:r>
      <w:r w:rsidR="00F34F28">
        <w:rPr>
          <w:rFonts w:ascii="Arial" w:hAnsi="Arial" w:cs="Arial"/>
        </w:rPr>
        <w:t>ST</w:t>
      </w:r>
      <w:r w:rsidR="00D527A6" w:rsidRPr="000941BA">
        <w:rPr>
          <w:rFonts w:ascii="Arial" w:hAnsi="Arial" w:cs="Arial"/>
        </w:rPr>
        <w:t>/</w:t>
      </w:r>
      <w:r w:rsidR="00734D00" w:rsidRPr="00A63031">
        <w:rPr>
          <w:rFonts w:ascii="Arial" w:hAnsi="Arial" w:cs="Arial"/>
        </w:rPr>
        <w:t>S</w:t>
      </w:r>
      <w:r w:rsidR="00A63031" w:rsidRPr="00A63031">
        <w:rPr>
          <w:rFonts w:ascii="Arial" w:hAnsi="Arial" w:cs="Arial"/>
        </w:rPr>
        <w:t>PIC</w:t>
      </w:r>
      <w:r w:rsidR="00D527A6" w:rsidRPr="00A63031">
        <w:rPr>
          <w:rFonts w:ascii="Arial" w:hAnsi="Arial" w:cs="Arial"/>
        </w:rPr>
        <w:t>/</w:t>
      </w:r>
      <w:r w:rsidR="00A63031" w:rsidRPr="00A63031">
        <w:rPr>
          <w:rFonts w:ascii="Arial" w:hAnsi="Arial" w:cs="Arial"/>
        </w:rPr>
        <w:t>GMB/</w:t>
      </w:r>
      <w:r w:rsidR="00971933" w:rsidRPr="00A63031">
        <w:rPr>
          <w:rFonts w:ascii="Arial" w:hAnsi="Arial" w:cs="Arial"/>
        </w:rPr>
        <w:t xml:space="preserve"> </w:t>
      </w:r>
      <w:r w:rsidR="0088414D">
        <w:rPr>
          <w:rFonts w:ascii="Arial" w:hAnsi="Arial" w:cs="Arial"/>
        </w:rPr>
        <w:t>A. DESLANDES</w:t>
      </w:r>
      <w:r w:rsidR="00D527A6" w:rsidRPr="00A63031">
        <w:rPr>
          <w:rFonts w:ascii="Arial" w:hAnsi="Arial" w:cs="Arial"/>
        </w:rPr>
        <w:t xml:space="preserve"> </w:t>
      </w:r>
    </w:p>
    <w:p w14:paraId="254A1A32" w14:textId="578D9DC6" w:rsidR="00D527A6" w:rsidRPr="000941BA" w:rsidRDefault="00D527A6" w:rsidP="00D527A6">
      <w:pPr>
        <w:jc w:val="both"/>
        <w:rPr>
          <w:rFonts w:ascii="Arial" w:hAnsi="Arial" w:cs="Arial"/>
        </w:rPr>
      </w:pPr>
      <w:r>
        <w:rPr>
          <w:rFonts w:ascii="Arial" w:hAnsi="Arial" w:cs="Arial"/>
          <w:b/>
        </w:rPr>
        <w:t>Référence :</w:t>
      </w:r>
      <w:r w:rsidRPr="000941BA">
        <w:rPr>
          <w:rFonts w:ascii="Arial" w:hAnsi="Arial" w:cs="Arial"/>
          <w:b/>
        </w:rPr>
        <w:t xml:space="preserve"> </w:t>
      </w:r>
      <w:r w:rsidR="00360743">
        <w:rPr>
          <w:rFonts w:ascii="Arial" w:hAnsi="Arial" w:cs="Arial"/>
        </w:rPr>
        <w:t>D</w:t>
      </w:r>
      <w:r w:rsidR="00564DC1">
        <w:rPr>
          <w:rFonts w:ascii="Arial" w:hAnsi="Arial" w:cs="Arial"/>
        </w:rPr>
        <w:t>S</w:t>
      </w:r>
      <w:r w:rsidR="00F34F28">
        <w:rPr>
          <w:rFonts w:ascii="Arial" w:hAnsi="Arial" w:cs="Arial"/>
        </w:rPr>
        <w:t>ST</w:t>
      </w:r>
      <w:r w:rsidRPr="000941BA">
        <w:rPr>
          <w:rFonts w:ascii="Arial" w:hAnsi="Arial" w:cs="Arial"/>
        </w:rPr>
        <w:t>/AE</w:t>
      </w:r>
      <w:r w:rsidRPr="00071578">
        <w:rPr>
          <w:rFonts w:ascii="Arial" w:hAnsi="Arial" w:cs="Arial"/>
        </w:rPr>
        <w:t>/CHANTIER/</w:t>
      </w:r>
      <w:r w:rsidR="00CE26C3" w:rsidRPr="00071578">
        <w:rPr>
          <w:rFonts w:ascii="Arial" w:hAnsi="Arial" w:cs="Arial"/>
        </w:rPr>
        <w:t>2025</w:t>
      </w:r>
      <w:r w:rsidR="00CE26C3">
        <w:rPr>
          <w:rFonts w:ascii="Arial" w:hAnsi="Arial" w:cs="Arial"/>
        </w:rPr>
        <w:t>-029</w:t>
      </w:r>
      <w:r w:rsidR="00956F32">
        <w:rPr>
          <w:rFonts w:ascii="Arial" w:hAnsi="Arial" w:cs="Arial"/>
          <w:color w:val="FF0000"/>
        </w:rPr>
        <w:t xml:space="preserve"> </w:t>
      </w:r>
    </w:p>
    <w:p w14:paraId="26DBAC1C" w14:textId="20843585" w:rsidR="005C3E60" w:rsidRPr="00D527A6" w:rsidRDefault="00D527A6" w:rsidP="00284884">
      <w:pPr>
        <w:jc w:val="both"/>
        <w:rPr>
          <w:rFonts w:ascii="Arial" w:hAnsi="Arial" w:cs="Arial"/>
          <w:b/>
        </w:rPr>
      </w:pPr>
      <w:r w:rsidRPr="00D527A6">
        <w:rPr>
          <w:rFonts w:ascii="Arial" w:hAnsi="Arial" w:cs="Arial"/>
          <w:b/>
        </w:rPr>
        <w:t>Date d’émission :</w:t>
      </w:r>
      <w:r w:rsidR="003F5122">
        <w:rPr>
          <w:rFonts w:ascii="Arial" w:hAnsi="Arial" w:cs="Arial"/>
          <w:b/>
        </w:rPr>
        <w:t xml:space="preserve"> </w:t>
      </w:r>
    </w:p>
    <w:p w14:paraId="54666DA3" w14:textId="77777777" w:rsidR="00D527A6" w:rsidRDefault="00D527A6" w:rsidP="00D527A6">
      <w:pPr>
        <w:rPr>
          <w:rFonts w:ascii="Arial" w:hAnsi="Arial" w:cs="Arial"/>
          <w:b/>
        </w:rPr>
      </w:pPr>
    </w:p>
    <w:p w14:paraId="352AF4B8" w14:textId="1C51BBB2" w:rsidR="00D527A6" w:rsidRPr="00D527A6" w:rsidRDefault="00D527A6" w:rsidP="0088414D">
      <w:pPr>
        <w:spacing w:line="480" w:lineRule="auto"/>
        <w:rPr>
          <w:rFonts w:ascii="Arial" w:hAnsi="Arial" w:cs="Arial"/>
          <w:b/>
        </w:rPr>
      </w:pPr>
      <w:r>
        <w:rPr>
          <w:rFonts w:ascii="Arial" w:hAnsi="Arial" w:cs="Arial"/>
          <w:b/>
        </w:rPr>
        <w:t>Nom de l’entreprise, nom et visa du responsable : ………………………………………………………………………………………………</w:t>
      </w:r>
    </w:p>
    <w:p w14:paraId="4BFAF45C" w14:textId="77777777" w:rsidR="005C3E60" w:rsidRDefault="00564DC1" w:rsidP="00284884">
      <w:pPr>
        <w:jc w:val="both"/>
      </w:pPr>
      <w:r>
        <w:rPr>
          <w:noProof/>
        </w:rPr>
        <mc:AlternateContent>
          <mc:Choice Requires="wps">
            <w:drawing>
              <wp:anchor distT="0" distB="0" distL="114300" distR="114300" simplePos="0" relativeHeight="251655680" behindDoc="1" locked="0" layoutInCell="1" allowOverlap="1" wp14:anchorId="668CA9BA" wp14:editId="3D584140">
                <wp:simplePos x="0" y="0"/>
                <wp:positionH relativeFrom="column">
                  <wp:posOffset>0</wp:posOffset>
                </wp:positionH>
                <wp:positionV relativeFrom="paragraph">
                  <wp:posOffset>152400</wp:posOffset>
                </wp:positionV>
                <wp:extent cx="5943600" cy="453390"/>
                <wp:effectExtent l="5080" t="13335" r="13970" b="9525"/>
                <wp:wrapTight wrapText="bothSides">
                  <wp:wrapPolygon edited="0">
                    <wp:start x="-35" y="-454"/>
                    <wp:lineTo x="-35" y="21146"/>
                    <wp:lineTo x="21635" y="21146"/>
                    <wp:lineTo x="21635" y="-454"/>
                    <wp:lineTo x="-35" y="-454"/>
                  </wp:wrapPolygon>
                </wp:wrapTight>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453390"/>
                        </a:xfrm>
                        <a:prstGeom prst="rect">
                          <a:avLst/>
                        </a:prstGeom>
                        <a:solidFill>
                          <a:srgbClr val="FFFFFF"/>
                        </a:solidFill>
                        <a:ln w="9525">
                          <a:solidFill>
                            <a:srgbClr val="000000"/>
                          </a:solidFill>
                          <a:miter lim="800000"/>
                          <a:headEnd/>
                          <a:tailEnd/>
                        </a:ln>
                      </wps:spPr>
                      <wps:txbx>
                        <w:txbxContent>
                          <w:p w14:paraId="414A8CFA" w14:textId="77777777" w:rsidR="008764EB" w:rsidRPr="005C3E60" w:rsidRDefault="008764EB" w:rsidP="005C3E60">
                            <w:pPr>
                              <w:jc w:val="center"/>
                              <w:rPr>
                                <w:rFonts w:ascii="Arial" w:hAnsi="Arial" w:cs="Arial"/>
                                <w:b/>
                                <w:sz w:val="36"/>
                                <w:szCs w:val="36"/>
                              </w:rPr>
                            </w:pPr>
                            <w:r w:rsidRPr="005C3E60">
                              <w:rPr>
                                <w:rFonts w:ascii="Arial" w:hAnsi="Arial" w:cs="Arial"/>
                                <w:b/>
                                <w:sz w:val="36"/>
                                <w:szCs w:val="36"/>
                              </w:rPr>
                              <w:t>ANALYSE ENVIRONNEMENTALE DE CHANTIER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8CA9BA" id="Rectangle 2" o:spid="_x0000_s1026" style="position:absolute;left:0;text-align:left;margin-left:0;margin-top:12pt;width:468pt;height:35.7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">
                <v:textbox>
                  <w:txbxContent>
                    <w:p w14:paraId="414A8CFA" w14:textId="77777777" w:rsidR="008764EB" w:rsidRPr="005C3E60" w:rsidRDefault="008764EB" w:rsidP="005C3E60">
                      <w:pPr>
                        <w:jc w:val="center"/>
                        <w:rPr>
                          <w:rFonts w:ascii="Arial" w:hAnsi="Arial" w:cs="Arial"/>
                          <w:b/>
                          <w:sz w:val="36"/>
                          <w:szCs w:val="36"/>
                        </w:rPr>
                      </w:pPr>
                      <w:r w:rsidRPr="005C3E60">
                        <w:rPr>
                          <w:rFonts w:ascii="Arial" w:hAnsi="Arial" w:cs="Arial"/>
                          <w:b/>
                          <w:sz w:val="36"/>
                          <w:szCs w:val="36"/>
                        </w:rPr>
                        <w:t>ANALYSE ENVIRONNEMENTALE DE CHANTIER</w:t>
                      </w:r>
                    </w:p>
                  </w:txbxContent>
                </v:textbox>
                <w10:wrap type="tight"/>
              </v:rect>
            </w:pict>
          </mc:Fallback>
        </mc:AlternateContent>
      </w:r>
    </w:p>
    <w:p w14:paraId="757D4C21" w14:textId="77777777" w:rsidR="00D527A6" w:rsidRDefault="00D527A6" w:rsidP="00284884">
      <w:pPr>
        <w:jc w:val="both"/>
        <w:rPr>
          <w:rFonts w:ascii="Arial" w:hAnsi="Arial" w:cs="Arial"/>
          <w:b/>
        </w:rPr>
      </w:pPr>
    </w:p>
    <w:p w14:paraId="62DE7E9B" w14:textId="77777777" w:rsidR="005C3E60" w:rsidRDefault="005C3E60" w:rsidP="00284884">
      <w:pPr>
        <w:jc w:val="both"/>
        <w:rPr>
          <w:rFonts w:ascii="Arial" w:hAnsi="Arial" w:cs="Arial"/>
          <w:b/>
        </w:rPr>
      </w:pPr>
      <w:r w:rsidRPr="005C3E60">
        <w:rPr>
          <w:rFonts w:ascii="Arial" w:hAnsi="Arial" w:cs="Arial"/>
          <w:b/>
        </w:rPr>
        <w:t>1</w:t>
      </w:r>
      <w:r w:rsidR="000A76C7">
        <w:rPr>
          <w:rFonts w:ascii="Arial" w:hAnsi="Arial" w:cs="Arial"/>
          <w:b/>
        </w:rPr>
        <w:t xml:space="preserve"> </w:t>
      </w:r>
      <w:r w:rsidR="007A55B7">
        <w:rPr>
          <w:rFonts w:ascii="Arial" w:hAnsi="Arial" w:cs="Arial"/>
          <w:b/>
        </w:rPr>
        <w:t xml:space="preserve">- </w:t>
      </w:r>
      <w:r w:rsidRPr="005C3E60">
        <w:rPr>
          <w:rFonts w:ascii="Arial" w:hAnsi="Arial" w:cs="Arial"/>
          <w:b/>
        </w:rPr>
        <w:t>LIEU DE L’INTERVENTION </w:t>
      </w:r>
      <w:r w:rsidR="000A76C7">
        <w:rPr>
          <w:rFonts w:ascii="Arial" w:hAnsi="Arial" w:cs="Arial"/>
          <w:b/>
        </w:rPr>
        <w:t xml:space="preserve">/ INTERLOCUTEURS </w:t>
      </w:r>
      <w:r w:rsidRPr="005C3E60">
        <w:rPr>
          <w:rFonts w:ascii="Arial" w:hAnsi="Arial" w:cs="Arial"/>
          <w:b/>
        </w:rPr>
        <w:t>:</w:t>
      </w:r>
    </w:p>
    <w:p w14:paraId="0CABDA73" w14:textId="77777777" w:rsidR="005C3E60" w:rsidRDefault="005C3E60" w:rsidP="00284884">
      <w:pPr>
        <w:jc w:val="both"/>
        <w:rPr>
          <w:rFonts w:ascii="Arial" w:hAnsi="Arial" w:cs="Arial"/>
          <w:b/>
        </w:rPr>
      </w:pPr>
    </w:p>
    <w:p w14:paraId="37E834F6" w14:textId="526F2A05" w:rsidR="000A76C7" w:rsidRDefault="00D6643C" w:rsidP="00284884">
      <w:pPr>
        <w:jc w:val="both"/>
        <w:rPr>
          <w:rFonts w:ascii="Arial" w:hAnsi="Arial" w:cs="Arial"/>
          <w:b/>
        </w:rPr>
      </w:pPr>
      <w:r>
        <w:rPr>
          <w:rFonts w:ascii="Arial" w:hAnsi="Arial" w:cs="Arial"/>
          <w:b/>
        </w:rPr>
        <w:t>Installation n</w:t>
      </w:r>
      <w:r w:rsidR="005C3E60">
        <w:rPr>
          <w:rFonts w:ascii="Arial" w:hAnsi="Arial" w:cs="Arial"/>
          <w:b/>
        </w:rPr>
        <w:t> :</w:t>
      </w:r>
      <w:r w:rsidR="0088414D">
        <w:rPr>
          <w:rFonts w:ascii="Arial" w:hAnsi="Arial" w:cs="Arial"/>
          <w:b/>
        </w:rPr>
        <w:t xml:space="preserve"> 112 et 39</w:t>
      </w:r>
      <w:r w:rsidR="00C70951">
        <w:rPr>
          <w:rFonts w:ascii="Arial" w:hAnsi="Arial" w:cs="Arial"/>
          <w:b/>
        </w:rPr>
        <w:tab/>
      </w:r>
      <w:r w:rsidR="00C70951">
        <w:rPr>
          <w:rFonts w:ascii="Arial" w:hAnsi="Arial" w:cs="Arial"/>
          <w:b/>
        </w:rPr>
        <w:tab/>
        <w:t>Bâtiment :</w:t>
      </w:r>
      <w:r w:rsidR="000A76C7">
        <w:rPr>
          <w:rFonts w:ascii="Arial" w:hAnsi="Arial" w:cs="Arial"/>
          <w:b/>
        </w:rPr>
        <w:tab/>
      </w:r>
      <w:r w:rsidR="0088414D">
        <w:rPr>
          <w:rFonts w:ascii="Arial" w:hAnsi="Arial" w:cs="Arial"/>
          <w:b/>
        </w:rPr>
        <w:t>522</w:t>
      </w:r>
      <w:r w:rsidR="000A76C7">
        <w:rPr>
          <w:rFonts w:ascii="Arial" w:hAnsi="Arial" w:cs="Arial"/>
          <w:b/>
        </w:rPr>
        <w:tab/>
        <w:t>Pièces :</w:t>
      </w:r>
      <w:r w:rsidR="00956F32">
        <w:rPr>
          <w:rFonts w:ascii="Arial" w:hAnsi="Arial" w:cs="Arial"/>
          <w:b/>
        </w:rPr>
        <w:t xml:space="preserve"> </w:t>
      </w:r>
      <w:r w:rsidR="0088414D">
        <w:rPr>
          <w:rFonts w:ascii="Arial" w:hAnsi="Arial" w:cs="Arial"/>
          <w:b/>
        </w:rPr>
        <w:t>P4-P6-P6A-P9 et P10</w:t>
      </w:r>
    </w:p>
    <w:p w14:paraId="62448A45" w14:textId="77777777" w:rsidR="00956F32" w:rsidRDefault="00956F32" w:rsidP="00284884">
      <w:pPr>
        <w:jc w:val="both"/>
        <w:rPr>
          <w:rFonts w:ascii="Arial" w:hAnsi="Arial" w:cs="Arial"/>
          <w:b/>
        </w:rPr>
      </w:pPr>
    </w:p>
    <w:p w14:paraId="7A796F26" w14:textId="77777777" w:rsidR="000A76C7" w:rsidRDefault="000A76C7" w:rsidP="00284884">
      <w:pPr>
        <w:jc w:val="both"/>
        <w:rPr>
          <w:rFonts w:ascii="Arial" w:hAnsi="Arial" w:cs="Arial"/>
          <w:b/>
        </w:rPr>
      </w:pPr>
      <w:r>
        <w:rPr>
          <w:rFonts w:ascii="Arial" w:hAnsi="Arial" w:cs="Arial"/>
          <w:b/>
        </w:rPr>
        <w:t>Chef d’Installation :</w:t>
      </w:r>
      <w:proofErr w:type="gramStart"/>
      <w:r>
        <w:rPr>
          <w:rFonts w:ascii="Arial" w:hAnsi="Arial" w:cs="Arial"/>
          <w:b/>
        </w:rPr>
        <w:tab/>
      </w:r>
      <w:r w:rsidR="00956F32">
        <w:rPr>
          <w:rFonts w:ascii="Arial" w:hAnsi="Arial" w:cs="Arial"/>
          <w:b/>
        </w:rPr>
        <w:t xml:space="preserve">  </w:t>
      </w:r>
      <w:r>
        <w:rPr>
          <w:rFonts w:ascii="Arial" w:hAnsi="Arial" w:cs="Arial"/>
          <w:b/>
        </w:rPr>
        <w:t>Unité</w:t>
      </w:r>
      <w:proofErr w:type="gramEnd"/>
      <w:r>
        <w:rPr>
          <w:rFonts w:ascii="Arial" w:hAnsi="Arial" w:cs="Arial"/>
          <w:b/>
        </w:rPr>
        <w:t xml:space="preserve"> (</w:t>
      </w:r>
      <w:proofErr w:type="spellStart"/>
      <w:r>
        <w:rPr>
          <w:rFonts w:ascii="Arial" w:hAnsi="Arial" w:cs="Arial"/>
          <w:b/>
        </w:rPr>
        <w:t>Dir</w:t>
      </w:r>
      <w:proofErr w:type="spellEnd"/>
      <w:r>
        <w:rPr>
          <w:rFonts w:ascii="Arial" w:hAnsi="Arial" w:cs="Arial"/>
          <w:b/>
        </w:rPr>
        <w:t>/</w:t>
      </w:r>
      <w:proofErr w:type="spellStart"/>
      <w:r>
        <w:rPr>
          <w:rFonts w:ascii="Arial" w:hAnsi="Arial" w:cs="Arial"/>
          <w:b/>
        </w:rPr>
        <w:t>Dép</w:t>
      </w:r>
      <w:proofErr w:type="spellEnd"/>
      <w:r>
        <w:rPr>
          <w:rFonts w:ascii="Arial" w:hAnsi="Arial" w:cs="Arial"/>
          <w:b/>
        </w:rPr>
        <w:t>/</w:t>
      </w:r>
      <w:proofErr w:type="spellStart"/>
      <w:r>
        <w:rPr>
          <w:rFonts w:ascii="Arial" w:hAnsi="Arial" w:cs="Arial"/>
          <w:b/>
        </w:rPr>
        <w:t>Ser</w:t>
      </w:r>
      <w:proofErr w:type="spellEnd"/>
      <w:r>
        <w:rPr>
          <w:rFonts w:ascii="Arial" w:hAnsi="Arial" w:cs="Arial"/>
          <w:b/>
        </w:rPr>
        <w:t>) :</w:t>
      </w:r>
      <w:r w:rsidR="00956F32">
        <w:rPr>
          <w:rFonts w:ascii="Arial" w:hAnsi="Arial" w:cs="Arial"/>
          <w:b/>
        </w:rPr>
        <w:t xml:space="preserve"> </w:t>
      </w:r>
    </w:p>
    <w:p w14:paraId="1FAA0F33" w14:textId="77777777" w:rsidR="000A76C7" w:rsidRDefault="000A76C7" w:rsidP="00284884">
      <w:pPr>
        <w:jc w:val="both"/>
        <w:rPr>
          <w:rFonts w:ascii="Arial" w:hAnsi="Arial" w:cs="Arial"/>
          <w:b/>
        </w:rPr>
      </w:pPr>
      <w:r>
        <w:rPr>
          <w:rFonts w:ascii="Arial" w:hAnsi="Arial" w:cs="Arial"/>
          <w:b/>
        </w:rPr>
        <w:t xml:space="preserve">Maître d’ouvrage </w:t>
      </w:r>
      <w:r w:rsidRPr="000A76C7">
        <w:rPr>
          <w:rFonts w:ascii="Arial" w:hAnsi="Arial" w:cs="Arial"/>
        </w:rPr>
        <w:t xml:space="preserve">(s’il est </w:t>
      </w:r>
      <w:proofErr w:type="gramStart"/>
      <w:r w:rsidRPr="000A76C7">
        <w:rPr>
          <w:rFonts w:ascii="Arial" w:hAnsi="Arial" w:cs="Arial"/>
        </w:rPr>
        <w:t>différent)</w:t>
      </w:r>
      <w:r>
        <w:rPr>
          <w:rFonts w:ascii="Arial" w:hAnsi="Arial" w:cs="Arial"/>
          <w:b/>
        </w:rPr>
        <w:t> :…</w:t>
      </w:r>
      <w:proofErr w:type="gramEnd"/>
      <w:r>
        <w:rPr>
          <w:rFonts w:ascii="Arial" w:hAnsi="Arial" w:cs="Arial"/>
          <w:b/>
        </w:rPr>
        <w:t>………………………</w:t>
      </w:r>
    </w:p>
    <w:p w14:paraId="5A15DDE2" w14:textId="77777777" w:rsidR="000A76C7" w:rsidRDefault="000A76C7" w:rsidP="00284884">
      <w:pPr>
        <w:jc w:val="both"/>
        <w:rPr>
          <w:rFonts w:ascii="Arial" w:hAnsi="Arial" w:cs="Arial"/>
          <w:b/>
        </w:rPr>
      </w:pPr>
    </w:p>
    <w:p w14:paraId="13EE1673" w14:textId="715869AC" w:rsidR="000A76C7" w:rsidRDefault="0088414D" w:rsidP="00284884">
      <w:pPr>
        <w:jc w:val="both"/>
        <w:rPr>
          <w:rFonts w:ascii="Arial" w:hAnsi="Arial" w:cs="Arial"/>
          <w:b/>
        </w:rPr>
      </w:pPr>
      <w:r>
        <w:rPr>
          <w:rFonts w:ascii="Arial" w:hAnsi="Arial" w:cs="Arial"/>
          <w:b/>
        </w:rPr>
        <w:t>Conducteur d’opérations</w:t>
      </w:r>
      <w:r w:rsidR="000A76C7">
        <w:rPr>
          <w:rFonts w:ascii="Arial" w:hAnsi="Arial" w:cs="Arial"/>
          <w:b/>
        </w:rPr>
        <w:t> :</w:t>
      </w:r>
      <w:r w:rsidR="00956F32">
        <w:rPr>
          <w:rFonts w:ascii="Arial" w:hAnsi="Arial" w:cs="Arial"/>
          <w:b/>
        </w:rPr>
        <w:tab/>
      </w:r>
      <w:r w:rsidR="00A63031">
        <w:rPr>
          <w:rFonts w:ascii="Arial" w:hAnsi="Arial" w:cs="Arial"/>
          <w:b/>
        </w:rPr>
        <w:t xml:space="preserve"> </w:t>
      </w:r>
      <w:r>
        <w:rPr>
          <w:rFonts w:ascii="Arial" w:hAnsi="Arial" w:cs="Arial"/>
        </w:rPr>
        <w:t>A. DESLANDES</w:t>
      </w:r>
      <w:r w:rsidR="00956F32" w:rsidRPr="00A63031">
        <w:rPr>
          <w:rFonts w:ascii="Arial" w:hAnsi="Arial" w:cs="Arial"/>
        </w:rPr>
        <w:tab/>
      </w:r>
      <w:r w:rsidR="00BE79C1">
        <w:rPr>
          <w:rFonts w:ascii="Arial" w:hAnsi="Arial" w:cs="Arial"/>
          <w:b/>
        </w:rPr>
        <w:tab/>
      </w:r>
      <w:r w:rsidR="00BE79C1">
        <w:rPr>
          <w:rFonts w:ascii="Arial" w:hAnsi="Arial" w:cs="Arial"/>
          <w:b/>
        </w:rPr>
        <w:tab/>
      </w:r>
      <w:r w:rsidR="000A76C7">
        <w:rPr>
          <w:rFonts w:ascii="Arial" w:hAnsi="Arial" w:cs="Arial"/>
          <w:b/>
        </w:rPr>
        <w:t>Tél :</w:t>
      </w:r>
      <w:r w:rsidR="00BE79C1">
        <w:rPr>
          <w:rFonts w:ascii="Arial" w:hAnsi="Arial" w:cs="Arial"/>
          <w:b/>
        </w:rPr>
        <w:t xml:space="preserve"> </w:t>
      </w:r>
      <w:r w:rsidR="00C70951">
        <w:rPr>
          <w:rFonts w:ascii="Arial" w:hAnsi="Arial" w:cs="Arial"/>
          <w:b/>
        </w:rPr>
        <w:t xml:space="preserve">2 </w:t>
      </w:r>
      <w:r>
        <w:rPr>
          <w:rFonts w:ascii="Arial" w:hAnsi="Arial" w:cs="Arial"/>
          <w:b/>
          <w:color w:val="FF0000"/>
        </w:rPr>
        <w:t>84 90</w:t>
      </w:r>
      <w:proofErr w:type="gramStart"/>
      <w:r w:rsidR="000A76C7">
        <w:rPr>
          <w:rFonts w:ascii="Arial" w:hAnsi="Arial" w:cs="Arial"/>
          <w:b/>
        </w:rPr>
        <w:tab/>
      </w:r>
      <w:r w:rsidR="00BE79C1">
        <w:rPr>
          <w:rFonts w:ascii="Arial" w:hAnsi="Arial" w:cs="Arial"/>
          <w:b/>
        </w:rPr>
        <w:t xml:space="preserve">  </w:t>
      </w:r>
      <w:r w:rsidR="000A76C7">
        <w:rPr>
          <w:rFonts w:ascii="Arial" w:hAnsi="Arial" w:cs="Arial"/>
          <w:b/>
        </w:rPr>
        <w:t>Fax</w:t>
      </w:r>
      <w:proofErr w:type="gramEnd"/>
      <w:r w:rsidR="000A76C7">
        <w:rPr>
          <w:rFonts w:ascii="Arial" w:hAnsi="Arial" w:cs="Arial"/>
          <w:b/>
        </w:rPr>
        <w:t> :</w:t>
      </w:r>
      <w:r w:rsidR="00BE79C1">
        <w:rPr>
          <w:rFonts w:ascii="Arial" w:hAnsi="Arial" w:cs="Arial"/>
          <w:b/>
        </w:rPr>
        <w:t xml:space="preserve"> </w:t>
      </w:r>
      <w:r w:rsidR="00C70951">
        <w:rPr>
          <w:rFonts w:ascii="Arial" w:hAnsi="Arial" w:cs="Arial"/>
          <w:b/>
        </w:rPr>
        <w:t xml:space="preserve">2 </w:t>
      </w:r>
      <w:r w:rsidR="00C70951" w:rsidRPr="00BE79C1">
        <w:rPr>
          <w:rFonts w:ascii="Arial" w:hAnsi="Arial" w:cs="Arial"/>
          <w:b/>
          <w:color w:val="FF0000"/>
        </w:rPr>
        <w:t>22 58</w:t>
      </w:r>
    </w:p>
    <w:p w14:paraId="2FDFEA1B" w14:textId="77777777" w:rsidR="00284884" w:rsidRDefault="00284884" w:rsidP="00284884">
      <w:pPr>
        <w:jc w:val="both"/>
        <w:rPr>
          <w:rFonts w:ascii="Arial" w:hAnsi="Arial" w:cs="Arial"/>
          <w:b/>
        </w:rPr>
      </w:pPr>
    </w:p>
    <w:p w14:paraId="3C24EDB8" w14:textId="77777777" w:rsidR="00284884" w:rsidRDefault="00284884" w:rsidP="00284884">
      <w:pPr>
        <w:jc w:val="both"/>
        <w:rPr>
          <w:rFonts w:ascii="Arial" w:hAnsi="Arial" w:cs="Arial"/>
          <w:b/>
        </w:rPr>
      </w:pPr>
    </w:p>
    <w:p w14:paraId="6FC07280" w14:textId="77777777" w:rsidR="007A55B7" w:rsidRDefault="007A55B7" w:rsidP="007A55B7">
      <w:pPr>
        <w:jc w:val="both"/>
        <w:rPr>
          <w:rFonts w:ascii="Arial" w:hAnsi="Arial" w:cs="Arial"/>
          <w:b/>
        </w:rPr>
      </w:pPr>
      <w:r>
        <w:rPr>
          <w:rFonts w:ascii="Arial" w:hAnsi="Arial" w:cs="Arial"/>
          <w:b/>
        </w:rPr>
        <w:t>2 - LIBELLÉ DU CHANTIER :</w:t>
      </w:r>
    </w:p>
    <w:p w14:paraId="44F57D5B" w14:textId="77777777" w:rsidR="007A55B7" w:rsidRDefault="007A55B7" w:rsidP="007A55B7">
      <w:pPr>
        <w:jc w:val="both"/>
        <w:rPr>
          <w:rFonts w:ascii="Arial" w:hAnsi="Arial" w:cs="Arial"/>
          <w:b/>
        </w:rPr>
      </w:pPr>
    </w:p>
    <w:p w14:paraId="04531BDB" w14:textId="7D333D04" w:rsidR="005A75A4" w:rsidRPr="00A63031" w:rsidRDefault="0088414D" w:rsidP="00284884">
      <w:pPr>
        <w:jc w:val="both"/>
        <w:rPr>
          <w:rFonts w:ascii="Arial" w:hAnsi="Arial" w:cs="Arial"/>
        </w:rPr>
      </w:pPr>
      <w:r>
        <w:rPr>
          <w:rFonts w:ascii="Arial" w:hAnsi="Arial" w:cs="Arial"/>
        </w:rPr>
        <w:t>FOURNITURE ET INSTALLATION DE CH</w:t>
      </w:r>
      <w:r w:rsidR="00762257">
        <w:rPr>
          <w:rFonts w:ascii="Arial" w:hAnsi="Arial" w:cs="Arial"/>
        </w:rPr>
        <w:t>A</w:t>
      </w:r>
      <w:r>
        <w:rPr>
          <w:rFonts w:ascii="Arial" w:hAnsi="Arial" w:cs="Arial"/>
        </w:rPr>
        <w:t>SSIS VITRES AU BATIMENT 522</w:t>
      </w:r>
    </w:p>
    <w:p w14:paraId="036050E4" w14:textId="77777777" w:rsidR="005A75A4" w:rsidRDefault="005A75A4" w:rsidP="00284884">
      <w:pPr>
        <w:jc w:val="both"/>
        <w:rPr>
          <w:rFonts w:ascii="Arial" w:hAnsi="Arial" w:cs="Arial"/>
          <w:b/>
        </w:rPr>
      </w:pPr>
    </w:p>
    <w:p w14:paraId="210BF460" w14:textId="77777777" w:rsidR="007A55B7" w:rsidRDefault="007A55B7" w:rsidP="00284884">
      <w:pPr>
        <w:jc w:val="both"/>
        <w:rPr>
          <w:rFonts w:ascii="Arial" w:hAnsi="Arial" w:cs="Arial"/>
          <w:b/>
        </w:rPr>
      </w:pPr>
    </w:p>
    <w:p w14:paraId="62AACD88" w14:textId="77777777" w:rsidR="007A55B7" w:rsidRDefault="007A55B7" w:rsidP="00284884">
      <w:pPr>
        <w:jc w:val="both"/>
        <w:rPr>
          <w:rFonts w:ascii="Arial" w:hAnsi="Arial" w:cs="Arial"/>
          <w:b/>
        </w:rPr>
      </w:pPr>
      <w:r>
        <w:rPr>
          <w:rFonts w:ascii="Arial" w:hAnsi="Arial" w:cs="Arial"/>
          <w:b/>
        </w:rPr>
        <w:t>3 - DURÉE DU CHANTIER (prévisionnelle</w:t>
      </w:r>
      <w:proofErr w:type="gramStart"/>
      <w:r>
        <w:rPr>
          <w:rFonts w:ascii="Arial" w:hAnsi="Arial" w:cs="Arial"/>
          <w:b/>
        </w:rPr>
        <w:t>):</w:t>
      </w:r>
      <w:proofErr w:type="gramEnd"/>
    </w:p>
    <w:p w14:paraId="4D9BBF42" w14:textId="77777777" w:rsidR="007A55B7" w:rsidRDefault="007A55B7" w:rsidP="00284884">
      <w:pPr>
        <w:jc w:val="both"/>
        <w:rPr>
          <w:rFonts w:ascii="Arial" w:hAnsi="Arial" w:cs="Arial"/>
          <w:b/>
        </w:rPr>
      </w:pPr>
    </w:p>
    <w:p w14:paraId="6B05338C" w14:textId="77777777" w:rsidR="007A55B7" w:rsidRDefault="00BE79C1" w:rsidP="00284884">
      <w:pPr>
        <w:jc w:val="both"/>
        <w:rPr>
          <w:rFonts w:ascii="Arial" w:hAnsi="Arial" w:cs="Arial"/>
          <w:b/>
        </w:rPr>
      </w:pPr>
      <w:r>
        <w:rPr>
          <w:rFonts w:ascii="Arial" w:hAnsi="Arial" w:cs="Arial"/>
          <w:b/>
        </w:rPr>
        <w:t>Début des travaux :</w:t>
      </w:r>
      <w:r>
        <w:rPr>
          <w:rFonts w:ascii="Arial" w:hAnsi="Arial" w:cs="Arial"/>
          <w:b/>
        </w:rPr>
        <w:tab/>
      </w:r>
      <w:r>
        <w:rPr>
          <w:rFonts w:ascii="Arial" w:hAnsi="Arial" w:cs="Arial"/>
          <w:b/>
        </w:rPr>
        <w:tab/>
      </w:r>
      <w:r>
        <w:rPr>
          <w:rFonts w:ascii="Arial" w:hAnsi="Arial" w:cs="Arial"/>
          <w:b/>
        </w:rPr>
        <w:tab/>
      </w:r>
      <w:r>
        <w:rPr>
          <w:rFonts w:ascii="Arial" w:hAnsi="Arial" w:cs="Arial"/>
          <w:b/>
        </w:rPr>
        <w:tab/>
      </w:r>
      <w:r w:rsidR="007A55B7">
        <w:rPr>
          <w:rFonts w:ascii="Arial" w:hAnsi="Arial" w:cs="Arial"/>
          <w:b/>
        </w:rPr>
        <w:t>Fin des travaux :</w:t>
      </w:r>
      <w:r w:rsidR="00956F32">
        <w:rPr>
          <w:rFonts w:ascii="Arial" w:hAnsi="Arial" w:cs="Arial"/>
          <w:b/>
        </w:rPr>
        <w:t xml:space="preserve"> </w:t>
      </w:r>
    </w:p>
    <w:p w14:paraId="41976344" w14:textId="77777777" w:rsidR="007A55B7" w:rsidRDefault="007A55B7" w:rsidP="00284884">
      <w:pPr>
        <w:jc w:val="both"/>
        <w:rPr>
          <w:rFonts w:ascii="Arial" w:hAnsi="Arial" w:cs="Arial"/>
          <w:b/>
        </w:rPr>
      </w:pPr>
    </w:p>
    <w:p w14:paraId="67C806A3" w14:textId="77777777" w:rsidR="005A75A4" w:rsidRDefault="005A75A4" w:rsidP="00284884">
      <w:pPr>
        <w:jc w:val="both"/>
        <w:rPr>
          <w:rFonts w:ascii="Arial" w:hAnsi="Arial" w:cs="Arial"/>
          <w:b/>
        </w:rPr>
      </w:pPr>
    </w:p>
    <w:p w14:paraId="7FB37A5F" w14:textId="77777777" w:rsidR="005A75A4" w:rsidRDefault="005A75A4" w:rsidP="00284884">
      <w:pPr>
        <w:jc w:val="both"/>
        <w:rPr>
          <w:rFonts w:ascii="Arial" w:hAnsi="Arial" w:cs="Arial"/>
          <w:b/>
        </w:rPr>
      </w:pPr>
    </w:p>
    <w:p w14:paraId="236A8294" w14:textId="77777777" w:rsidR="000A76C7" w:rsidRDefault="007A55B7" w:rsidP="00284884">
      <w:pPr>
        <w:jc w:val="both"/>
        <w:rPr>
          <w:rFonts w:ascii="Arial" w:hAnsi="Arial" w:cs="Arial"/>
          <w:b/>
        </w:rPr>
      </w:pPr>
      <w:r>
        <w:rPr>
          <w:rFonts w:ascii="Arial" w:hAnsi="Arial" w:cs="Arial"/>
          <w:b/>
        </w:rPr>
        <w:t>4</w:t>
      </w:r>
      <w:r w:rsidR="000A76C7">
        <w:rPr>
          <w:rFonts w:ascii="Arial" w:hAnsi="Arial" w:cs="Arial"/>
          <w:b/>
        </w:rPr>
        <w:t xml:space="preserve"> - ENVIRONNEMENT DE TRAVAIL :</w:t>
      </w:r>
    </w:p>
    <w:p w14:paraId="4820292E" w14:textId="77777777" w:rsidR="000A76C7" w:rsidRDefault="000A76C7" w:rsidP="00284884">
      <w:pPr>
        <w:jc w:val="both"/>
        <w:rPr>
          <w:rFonts w:ascii="Arial" w:hAnsi="Arial" w:cs="Arial"/>
          <w:b/>
        </w:rPr>
      </w:pPr>
    </w:p>
    <w:p w14:paraId="14D89325" w14:textId="77777777" w:rsidR="00956F32" w:rsidRDefault="00956F32" w:rsidP="00284884">
      <w:pPr>
        <w:jc w:val="both"/>
        <w:rPr>
          <w:rFonts w:ascii="Arial" w:hAnsi="Arial" w:cs="Arial"/>
          <w:b/>
        </w:rPr>
      </w:pPr>
    </w:p>
    <w:p w14:paraId="5391A637" w14:textId="77777777" w:rsidR="00956F32" w:rsidRDefault="00956F32" w:rsidP="00284884">
      <w:pPr>
        <w:jc w:val="both"/>
        <w:rPr>
          <w:rFonts w:ascii="Arial" w:hAnsi="Arial" w:cs="Arial"/>
          <w:b/>
        </w:rPr>
      </w:pPr>
    </w:p>
    <w:p w14:paraId="15A27987" w14:textId="77777777" w:rsidR="00956F32" w:rsidRDefault="00956F32" w:rsidP="00284884">
      <w:pPr>
        <w:jc w:val="both"/>
        <w:rPr>
          <w:rFonts w:ascii="Arial" w:hAnsi="Arial" w:cs="Arial"/>
          <w:b/>
        </w:rPr>
      </w:pPr>
    </w:p>
    <w:p w14:paraId="151CF8F3" w14:textId="77777777" w:rsidR="000A76C7" w:rsidRDefault="000A76C7" w:rsidP="00284884">
      <w:pPr>
        <w:jc w:val="both"/>
        <w:rPr>
          <w:rFonts w:ascii="Arial" w:hAnsi="Arial" w:cs="Arial"/>
          <w:b/>
        </w:rPr>
      </w:pPr>
      <w:r>
        <w:rPr>
          <w:rFonts w:ascii="Arial" w:hAnsi="Arial" w:cs="Arial"/>
          <w:b/>
        </w:rPr>
        <w:t xml:space="preserve">Milieu occupé </w:t>
      </w:r>
      <w:r w:rsidR="00246765">
        <w:rPr>
          <w:rFonts w:ascii="Arial" w:hAnsi="Arial" w:cs="Arial"/>
          <w:b/>
        </w:rPr>
        <w:t xml:space="preserve">dans le voisinage proche </w:t>
      </w:r>
      <w:r>
        <w:rPr>
          <w:rFonts w:ascii="Arial" w:hAnsi="Arial" w:cs="Arial"/>
          <w:b/>
        </w:rPr>
        <w:t>(oui/</w:t>
      </w:r>
      <w:r w:rsidRPr="00730463">
        <w:rPr>
          <w:rFonts w:ascii="Arial" w:hAnsi="Arial" w:cs="Arial"/>
          <w:b/>
          <w:strike/>
        </w:rPr>
        <w:t>non</w:t>
      </w:r>
      <w:r>
        <w:rPr>
          <w:rFonts w:ascii="Arial" w:hAnsi="Arial" w:cs="Arial"/>
          <w:b/>
        </w:rPr>
        <w:t>) :</w:t>
      </w:r>
      <w:r w:rsidR="00C70951">
        <w:rPr>
          <w:rFonts w:ascii="Arial" w:hAnsi="Arial" w:cs="Arial"/>
          <w:b/>
        </w:rPr>
        <w:t xml:space="preserve">  </w:t>
      </w:r>
    </w:p>
    <w:p w14:paraId="13875201" w14:textId="77777777" w:rsidR="00284884" w:rsidRDefault="00284884" w:rsidP="00284884">
      <w:pPr>
        <w:jc w:val="both"/>
        <w:rPr>
          <w:rFonts w:ascii="Arial" w:hAnsi="Arial" w:cs="Arial"/>
          <w:b/>
        </w:rPr>
      </w:pPr>
      <w:r>
        <w:rPr>
          <w:rFonts w:ascii="Arial" w:hAnsi="Arial" w:cs="Arial"/>
          <w:b/>
        </w:rPr>
        <w:t>Contraintes particulières :</w:t>
      </w:r>
    </w:p>
    <w:p w14:paraId="4961AE07" w14:textId="77777777" w:rsidR="0041577B" w:rsidRDefault="0041577B" w:rsidP="00284884">
      <w:pPr>
        <w:jc w:val="both"/>
        <w:rPr>
          <w:rFonts w:ascii="Arial" w:hAnsi="Arial" w:cs="Arial"/>
          <w:b/>
        </w:rPr>
      </w:pPr>
    </w:p>
    <w:p w14:paraId="435E2F30" w14:textId="77777777" w:rsidR="00956F32" w:rsidRDefault="00956F32" w:rsidP="00284884">
      <w:pPr>
        <w:jc w:val="both"/>
        <w:rPr>
          <w:rFonts w:ascii="Arial" w:hAnsi="Arial" w:cs="Arial"/>
          <w:b/>
        </w:rPr>
      </w:pPr>
    </w:p>
    <w:p w14:paraId="0F452CD1" w14:textId="77777777" w:rsidR="00956F32" w:rsidRDefault="00956F32" w:rsidP="00284884">
      <w:pPr>
        <w:jc w:val="both"/>
        <w:rPr>
          <w:rFonts w:ascii="Arial" w:hAnsi="Arial" w:cs="Arial"/>
          <w:b/>
        </w:rPr>
      </w:pPr>
    </w:p>
    <w:p w14:paraId="6BD50260" w14:textId="77777777" w:rsidR="00956F32" w:rsidRDefault="00956F32" w:rsidP="00284884">
      <w:pPr>
        <w:jc w:val="both"/>
        <w:rPr>
          <w:rFonts w:ascii="Arial" w:hAnsi="Arial" w:cs="Arial"/>
          <w:b/>
        </w:rPr>
      </w:pPr>
    </w:p>
    <w:p w14:paraId="65C8FC68" w14:textId="77777777" w:rsidR="007A55B7" w:rsidRDefault="007A55B7" w:rsidP="00284884">
      <w:pPr>
        <w:jc w:val="both"/>
        <w:rPr>
          <w:rFonts w:ascii="Arial" w:hAnsi="Arial" w:cs="Arial"/>
          <w:b/>
        </w:rPr>
      </w:pPr>
      <w:r>
        <w:rPr>
          <w:rFonts w:ascii="Arial" w:hAnsi="Arial" w:cs="Arial"/>
          <w:b/>
        </w:rPr>
        <w:t>5</w:t>
      </w:r>
      <w:r w:rsidR="00284884">
        <w:rPr>
          <w:rFonts w:ascii="Arial" w:hAnsi="Arial" w:cs="Arial"/>
          <w:b/>
        </w:rPr>
        <w:t xml:space="preserve"> </w:t>
      </w:r>
      <w:r>
        <w:rPr>
          <w:rFonts w:ascii="Arial" w:hAnsi="Arial" w:cs="Arial"/>
          <w:b/>
        </w:rPr>
        <w:t>-</w:t>
      </w:r>
      <w:r w:rsidR="00284884">
        <w:rPr>
          <w:rFonts w:ascii="Arial" w:hAnsi="Arial" w:cs="Arial"/>
          <w:b/>
        </w:rPr>
        <w:t xml:space="preserve"> DOCUMENTS ASSOCIÉS (CDC, CCTP</w:t>
      </w:r>
      <w:r w:rsidR="000941BA">
        <w:rPr>
          <w:rFonts w:ascii="Arial" w:hAnsi="Arial" w:cs="Arial"/>
          <w:b/>
        </w:rPr>
        <w:t xml:space="preserve"> </w:t>
      </w:r>
      <w:r w:rsidR="0041577B">
        <w:rPr>
          <w:rFonts w:ascii="Arial" w:hAnsi="Arial" w:cs="Arial"/>
          <w:b/>
        </w:rPr>
        <w:t>…</w:t>
      </w:r>
      <w:r w:rsidR="00284884">
        <w:rPr>
          <w:rFonts w:ascii="Arial" w:hAnsi="Arial" w:cs="Arial"/>
          <w:b/>
        </w:rPr>
        <w:t>) :</w:t>
      </w:r>
    </w:p>
    <w:p w14:paraId="6A881265" w14:textId="77777777" w:rsidR="0041577B" w:rsidRDefault="0041577B" w:rsidP="00284884">
      <w:pPr>
        <w:jc w:val="both"/>
        <w:rPr>
          <w:rFonts w:ascii="Arial" w:hAnsi="Arial" w:cs="Arial"/>
          <w:b/>
        </w:rPr>
      </w:pPr>
    </w:p>
    <w:p w14:paraId="0136AD1F" w14:textId="77777777" w:rsidR="0041577B" w:rsidRDefault="007A55B7" w:rsidP="00284884">
      <w:pPr>
        <w:jc w:val="both"/>
        <w:rPr>
          <w:rFonts w:ascii="Arial" w:hAnsi="Arial" w:cs="Arial"/>
          <w:b/>
        </w:rPr>
      </w:pPr>
      <w:r>
        <w:rPr>
          <w:rFonts w:ascii="Arial" w:hAnsi="Arial" w:cs="Arial"/>
          <w:b/>
        </w:rPr>
        <w:t>…………………………………………………………………………………………………</w:t>
      </w:r>
      <w:r w:rsidR="0041577B">
        <w:rPr>
          <w:rFonts w:ascii="Arial" w:hAnsi="Arial" w:cs="Arial"/>
          <w:b/>
        </w:rPr>
        <w:t>.</w:t>
      </w:r>
    </w:p>
    <w:p w14:paraId="299C3E7A" w14:textId="77777777" w:rsidR="00246765" w:rsidRDefault="00246765" w:rsidP="00284884">
      <w:pPr>
        <w:jc w:val="both"/>
        <w:rPr>
          <w:rFonts w:ascii="Arial" w:hAnsi="Arial" w:cs="Arial"/>
          <w:b/>
        </w:rPr>
      </w:pPr>
      <w:r>
        <w:rPr>
          <w:rFonts w:ascii="Arial" w:hAnsi="Arial" w:cs="Arial"/>
          <w:b/>
        </w:rPr>
        <w:t>………………………………………………………………………………………………….</w:t>
      </w:r>
    </w:p>
    <w:p w14:paraId="6A159B58" w14:textId="77777777" w:rsidR="0017451F" w:rsidRDefault="00077F87" w:rsidP="00495DA0">
      <w:pPr>
        <w:jc w:val="both"/>
        <w:rPr>
          <w:rFonts w:ascii="Arial" w:hAnsi="Arial" w:cs="Arial"/>
          <w:b/>
        </w:rPr>
      </w:pPr>
      <w:r>
        <w:rPr>
          <w:rFonts w:ascii="Arial" w:hAnsi="Arial" w:cs="Arial"/>
          <w:b/>
        </w:rPr>
        <w:br w:type="page"/>
      </w:r>
      <w:r>
        <w:rPr>
          <w:rFonts w:ascii="Arial" w:hAnsi="Arial" w:cs="Arial"/>
          <w:b/>
        </w:rPr>
        <w:lastRenderedPageBreak/>
        <w:t>6 - OBJECTIFS ET MODALITÉS D’</w:t>
      </w:r>
      <w:r w:rsidR="00495DA0">
        <w:rPr>
          <w:rFonts w:ascii="Arial" w:hAnsi="Arial" w:cs="Arial"/>
          <w:b/>
        </w:rPr>
        <w:t>UTILISATION</w:t>
      </w:r>
      <w:r>
        <w:rPr>
          <w:rFonts w:ascii="Arial" w:hAnsi="Arial" w:cs="Arial"/>
          <w:b/>
        </w:rPr>
        <w:t> :</w:t>
      </w:r>
    </w:p>
    <w:p w14:paraId="59F5802E" w14:textId="77777777" w:rsidR="00495DA0" w:rsidRDefault="00495DA0" w:rsidP="00077F87">
      <w:pPr>
        <w:jc w:val="both"/>
        <w:rPr>
          <w:rFonts w:ascii="Arial" w:hAnsi="Arial" w:cs="Arial"/>
        </w:rPr>
      </w:pPr>
    </w:p>
    <w:p w14:paraId="3A435AF3" w14:textId="08E758C5" w:rsidR="005A75A4" w:rsidRDefault="005A75A4" w:rsidP="00077F87">
      <w:pPr>
        <w:jc w:val="both"/>
        <w:rPr>
          <w:rFonts w:ascii="Arial" w:hAnsi="Arial" w:cs="Arial"/>
        </w:rPr>
      </w:pPr>
      <w:r>
        <w:rPr>
          <w:rFonts w:ascii="Arial" w:hAnsi="Arial" w:cs="Arial"/>
        </w:rPr>
        <w:t>L’opportunité de remplir l’</w:t>
      </w:r>
      <w:r w:rsidRPr="00495DA0">
        <w:rPr>
          <w:rFonts w:ascii="Arial" w:hAnsi="Arial" w:cs="Arial"/>
        </w:rPr>
        <w:t>analyse environnementale de chantier</w:t>
      </w:r>
      <w:r>
        <w:rPr>
          <w:rFonts w:ascii="Arial" w:hAnsi="Arial" w:cs="Arial"/>
        </w:rPr>
        <w:t xml:space="preserve"> est décidée par </w:t>
      </w:r>
      <w:r w:rsidR="007468C5">
        <w:rPr>
          <w:rFonts w:ascii="Arial" w:hAnsi="Arial" w:cs="Arial"/>
        </w:rPr>
        <w:t>la CAQS</w:t>
      </w:r>
      <w:r>
        <w:rPr>
          <w:rFonts w:ascii="Arial" w:hAnsi="Arial" w:cs="Arial"/>
        </w:rPr>
        <w:t xml:space="preserve"> et le Conducteur d’opération au </w:t>
      </w:r>
      <w:r w:rsidR="00730463">
        <w:rPr>
          <w:rFonts w:ascii="Arial" w:hAnsi="Arial" w:cs="Arial"/>
        </w:rPr>
        <w:t>regard</w:t>
      </w:r>
      <w:r>
        <w:rPr>
          <w:rFonts w:ascii="Arial" w:hAnsi="Arial" w:cs="Arial"/>
        </w:rPr>
        <w:t xml:space="preserve"> des travaux à réaliser.</w:t>
      </w:r>
    </w:p>
    <w:p w14:paraId="4504E7E1" w14:textId="77777777" w:rsidR="005A75A4" w:rsidRDefault="005A75A4" w:rsidP="00077F87">
      <w:pPr>
        <w:jc w:val="both"/>
        <w:rPr>
          <w:rFonts w:ascii="Arial" w:hAnsi="Arial" w:cs="Arial"/>
        </w:rPr>
      </w:pPr>
      <w:r>
        <w:rPr>
          <w:rFonts w:ascii="Arial" w:hAnsi="Arial" w:cs="Arial"/>
        </w:rPr>
        <w:t>Les prestataires peuvent utiliser leur propre support répondant aux mêmes objectifs.</w:t>
      </w:r>
    </w:p>
    <w:p w14:paraId="68408724" w14:textId="77777777" w:rsidR="005A75A4" w:rsidRDefault="005A75A4" w:rsidP="00077F87">
      <w:pPr>
        <w:jc w:val="both"/>
        <w:rPr>
          <w:rFonts w:ascii="Arial" w:hAnsi="Arial" w:cs="Arial"/>
        </w:rPr>
      </w:pPr>
    </w:p>
    <w:p w14:paraId="0E8D5935" w14:textId="77777777" w:rsidR="00077F87" w:rsidRDefault="00077F87" w:rsidP="00077F87">
      <w:pPr>
        <w:jc w:val="both"/>
        <w:rPr>
          <w:rFonts w:ascii="Arial" w:hAnsi="Arial" w:cs="Arial"/>
        </w:rPr>
      </w:pPr>
      <w:r w:rsidRPr="00495DA0">
        <w:rPr>
          <w:rFonts w:ascii="Arial" w:hAnsi="Arial" w:cs="Arial"/>
        </w:rPr>
        <w:t xml:space="preserve">Afin de prévenir et maîtriser au mieux les impacts environnementaux réels et potentiels associés aux différentes phases du chantier, le CEA joint en annexe au dossier de consultation ce document intitulé « analyse environnementale de chantier », </w:t>
      </w:r>
      <w:r w:rsidR="005A75A4">
        <w:rPr>
          <w:rFonts w:ascii="Arial" w:hAnsi="Arial" w:cs="Arial"/>
        </w:rPr>
        <w:t xml:space="preserve">la réponse à </w:t>
      </w:r>
      <w:r w:rsidRPr="00495DA0">
        <w:rPr>
          <w:rFonts w:ascii="Arial" w:hAnsi="Arial" w:cs="Arial"/>
        </w:rPr>
        <w:t>celui-ci constituant une pièce contractuelle du marché à passer.</w:t>
      </w:r>
    </w:p>
    <w:p w14:paraId="5FA3F3A9" w14:textId="77777777" w:rsidR="000524C2" w:rsidRDefault="000524C2" w:rsidP="00077F87">
      <w:pPr>
        <w:jc w:val="both"/>
        <w:rPr>
          <w:rFonts w:ascii="Arial" w:hAnsi="Arial" w:cs="Arial"/>
        </w:rPr>
      </w:pPr>
    </w:p>
    <w:p w14:paraId="2FC77715" w14:textId="77777777" w:rsidR="000524C2" w:rsidRDefault="000524C2" w:rsidP="000524C2">
      <w:pPr>
        <w:pBdr>
          <w:top w:val="single" w:sz="4" w:space="1" w:color="auto"/>
          <w:left w:val="single" w:sz="4" w:space="4" w:color="auto"/>
          <w:bottom w:val="single" w:sz="4" w:space="1" w:color="auto"/>
          <w:right w:val="single" w:sz="4" w:space="4" w:color="auto"/>
        </w:pBdr>
        <w:jc w:val="both"/>
        <w:rPr>
          <w:rFonts w:ascii="Arial" w:hAnsi="Arial" w:cs="Arial"/>
          <w:b/>
        </w:rPr>
      </w:pPr>
    </w:p>
    <w:p w14:paraId="12302E8F" w14:textId="77777777" w:rsidR="00466546" w:rsidRDefault="00466546" w:rsidP="000524C2">
      <w:pPr>
        <w:pBdr>
          <w:top w:val="single" w:sz="4" w:space="1" w:color="auto"/>
          <w:left w:val="single" w:sz="4" w:space="4" w:color="auto"/>
          <w:bottom w:val="single" w:sz="4" w:space="1" w:color="auto"/>
          <w:right w:val="single" w:sz="4" w:space="4" w:color="auto"/>
        </w:pBdr>
        <w:jc w:val="both"/>
        <w:rPr>
          <w:rFonts w:ascii="Arial" w:hAnsi="Arial" w:cs="Arial"/>
          <w:b/>
        </w:rPr>
      </w:pPr>
      <w:r>
        <w:rPr>
          <w:rFonts w:ascii="Arial" w:hAnsi="Arial" w:cs="Arial"/>
          <w:b/>
        </w:rPr>
        <w:t xml:space="preserve">L’entreprise consultée doit s’approprier ce document </w:t>
      </w:r>
      <w:r w:rsidR="00E241CB">
        <w:rPr>
          <w:rFonts w:ascii="Arial" w:hAnsi="Arial" w:cs="Arial"/>
          <w:b/>
        </w:rPr>
        <w:t>dès</w:t>
      </w:r>
      <w:r>
        <w:rPr>
          <w:rFonts w:ascii="Arial" w:hAnsi="Arial" w:cs="Arial"/>
          <w:b/>
        </w:rPr>
        <w:t xml:space="preserve"> la phase de consultation. </w:t>
      </w:r>
    </w:p>
    <w:p w14:paraId="5D76D3D4" w14:textId="77777777" w:rsidR="00466546" w:rsidRDefault="00466546" w:rsidP="000524C2">
      <w:pPr>
        <w:pBdr>
          <w:top w:val="single" w:sz="4" w:space="1" w:color="auto"/>
          <w:left w:val="single" w:sz="4" w:space="4" w:color="auto"/>
          <w:bottom w:val="single" w:sz="4" w:space="1" w:color="auto"/>
          <w:right w:val="single" w:sz="4" w:space="4" w:color="auto"/>
        </w:pBdr>
        <w:jc w:val="both"/>
        <w:rPr>
          <w:rFonts w:ascii="Arial" w:hAnsi="Arial" w:cs="Arial"/>
          <w:b/>
        </w:rPr>
      </w:pPr>
    </w:p>
    <w:p w14:paraId="32A9487A" w14:textId="11FE13F8" w:rsidR="000524C2" w:rsidRPr="000524C2" w:rsidRDefault="00466546" w:rsidP="000524C2">
      <w:pPr>
        <w:pBdr>
          <w:top w:val="single" w:sz="4" w:space="1" w:color="auto"/>
          <w:left w:val="single" w:sz="4" w:space="4" w:color="auto"/>
          <w:bottom w:val="single" w:sz="4" w:space="1" w:color="auto"/>
          <w:right w:val="single" w:sz="4" w:space="4" w:color="auto"/>
        </w:pBdr>
        <w:jc w:val="both"/>
        <w:rPr>
          <w:rFonts w:ascii="Arial" w:hAnsi="Arial" w:cs="Arial"/>
          <w:b/>
        </w:rPr>
      </w:pPr>
      <w:r>
        <w:rPr>
          <w:rFonts w:ascii="Arial" w:hAnsi="Arial" w:cs="Arial"/>
          <w:b/>
        </w:rPr>
        <w:t>Pour ce faire, l</w:t>
      </w:r>
      <w:r w:rsidR="000524C2" w:rsidRPr="000524C2">
        <w:rPr>
          <w:rFonts w:ascii="Arial" w:hAnsi="Arial" w:cs="Arial"/>
          <w:b/>
        </w:rPr>
        <w:t xml:space="preserve">’entreprise </w:t>
      </w:r>
      <w:r w:rsidR="000524C2">
        <w:rPr>
          <w:rFonts w:ascii="Arial" w:hAnsi="Arial" w:cs="Arial"/>
          <w:b/>
        </w:rPr>
        <w:t xml:space="preserve">consultée </w:t>
      </w:r>
      <w:r w:rsidR="000524C2" w:rsidRPr="000524C2">
        <w:rPr>
          <w:rFonts w:ascii="Arial" w:hAnsi="Arial" w:cs="Arial"/>
          <w:b/>
        </w:rPr>
        <w:t xml:space="preserve">doit </w:t>
      </w:r>
      <w:r w:rsidR="000524C2" w:rsidRPr="00BC43E9">
        <w:rPr>
          <w:rFonts w:ascii="Arial" w:hAnsi="Arial" w:cs="Arial"/>
          <w:b/>
          <w:u w:val="single"/>
        </w:rPr>
        <w:t>impérat</w:t>
      </w:r>
      <w:r w:rsidR="00BC43E9" w:rsidRPr="00BC43E9">
        <w:rPr>
          <w:rFonts w:ascii="Arial" w:hAnsi="Arial" w:cs="Arial"/>
          <w:b/>
          <w:u w:val="single"/>
        </w:rPr>
        <w:t>ivement</w:t>
      </w:r>
      <w:r w:rsidR="00BC43E9">
        <w:rPr>
          <w:rFonts w:ascii="Arial" w:hAnsi="Arial" w:cs="Arial"/>
          <w:b/>
        </w:rPr>
        <w:t xml:space="preserve"> compléter les tableaux </w:t>
      </w:r>
      <w:r w:rsidR="00000BEE">
        <w:rPr>
          <w:rFonts w:ascii="Arial" w:hAnsi="Arial" w:cs="Arial"/>
          <w:b/>
        </w:rPr>
        <w:t>7, 8</w:t>
      </w:r>
      <w:r w:rsidR="000524C2" w:rsidRPr="000524C2">
        <w:rPr>
          <w:rFonts w:ascii="Arial" w:hAnsi="Arial" w:cs="Arial"/>
          <w:b/>
        </w:rPr>
        <w:t xml:space="preserve"> et </w:t>
      </w:r>
      <w:r w:rsidR="00000BEE">
        <w:rPr>
          <w:rFonts w:ascii="Arial" w:hAnsi="Arial" w:cs="Arial"/>
          <w:b/>
        </w:rPr>
        <w:t>9</w:t>
      </w:r>
      <w:r w:rsidR="00000BEE" w:rsidRPr="000524C2">
        <w:rPr>
          <w:rFonts w:ascii="Arial" w:hAnsi="Arial" w:cs="Arial"/>
          <w:b/>
        </w:rPr>
        <w:t xml:space="preserve"> </w:t>
      </w:r>
      <w:r w:rsidR="000524C2" w:rsidRPr="000524C2">
        <w:rPr>
          <w:rFonts w:ascii="Arial" w:hAnsi="Arial" w:cs="Arial"/>
          <w:b/>
        </w:rPr>
        <w:t>et retourner ce document signé avec son offre</w:t>
      </w:r>
      <w:r w:rsidR="00FD73C2">
        <w:rPr>
          <w:rFonts w:ascii="Arial" w:hAnsi="Arial" w:cs="Arial"/>
          <w:b/>
        </w:rPr>
        <w:t xml:space="preserve"> (ou son propre support)</w:t>
      </w:r>
      <w:r w:rsidR="00B62548">
        <w:rPr>
          <w:rFonts w:ascii="Arial" w:hAnsi="Arial" w:cs="Arial"/>
          <w:b/>
        </w:rPr>
        <w:t>.</w:t>
      </w:r>
      <w:r w:rsidR="000524C2" w:rsidRPr="000524C2">
        <w:rPr>
          <w:rFonts w:ascii="Arial" w:hAnsi="Arial" w:cs="Arial"/>
          <w:b/>
        </w:rPr>
        <w:t xml:space="preserve"> </w:t>
      </w:r>
    </w:p>
    <w:p w14:paraId="234E4FB5" w14:textId="77777777" w:rsidR="000524C2" w:rsidRPr="000524C2" w:rsidRDefault="000524C2" w:rsidP="000524C2">
      <w:pPr>
        <w:pBdr>
          <w:top w:val="single" w:sz="4" w:space="1" w:color="auto"/>
          <w:left w:val="single" w:sz="4" w:space="4" w:color="auto"/>
          <w:bottom w:val="single" w:sz="4" w:space="1" w:color="auto"/>
          <w:right w:val="single" w:sz="4" w:space="4" w:color="auto"/>
        </w:pBdr>
        <w:jc w:val="both"/>
        <w:rPr>
          <w:rFonts w:ascii="Arial" w:hAnsi="Arial" w:cs="Arial"/>
          <w:b/>
        </w:rPr>
      </w:pPr>
    </w:p>
    <w:p w14:paraId="0E548F00" w14:textId="77777777" w:rsidR="00077F87" w:rsidRPr="00495DA0" w:rsidRDefault="00077F87" w:rsidP="00077F87">
      <w:pPr>
        <w:jc w:val="both"/>
        <w:rPr>
          <w:rFonts w:ascii="Arial" w:hAnsi="Arial" w:cs="Arial"/>
        </w:rPr>
      </w:pPr>
    </w:p>
    <w:p w14:paraId="5CFEA7F9" w14:textId="77777777" w:rsidR="00077F87" w:rsidRPr="00495DA0" w:rsidRDefault="00077F87" w:rsidP="00077F87">
      <w:pPr>
        <w:jc w:val="both"/>
        <w:rPr>
          <w:rFonts w:ascii="Arial" w:hAnsi="Arial" w:cs="Arial"/>
        </w:rPr>
      </w:pPr>
      <w:r w:rsidRPr="00495DA0">
        <w:rPr>
          <w:rFonts w:ascii="Arial" w:hAnsi="Arial" w:cs="Arial"/>
        </w:rPr>
        <w:t xml:space="preserve">Ce document : </w:t>
      </w:r>
    </w:p>
    <w:p w14:paraId="307EE568" w14:textId="77777777" w:rsidR="00077F87" w:rsidRPr="00495DA0" w:rsidRDefault="00077F87" w:rsidP="00077F87">
      <w:pPr>
        <w:jc w:val="both"/>
        <w:rPr>
          <w:rFonts w:ascii="Arial" w:hAnsi="Arial" w:cs="Arial"/>
        </w:rPr>
      </w:pPr>
    </w:p>
    <w:p w14:paraId="0F339A7B" w14:textId="54211397" w:rsidR="00077F87" w:rsidRPr="00495DA0" w:rsidRDefault="00077F87" w:rsidP="004F1CA7">
      <w:pPr>
        <w:jc w:val="both"/>
        <w:rPr>
          <w:rFonts w:ascii="Arial" w:hAnsi="Arial" w:cs="Arial"/>
        </w:rPr>
      </w:pPr>
      <w:r w:rsidRPr="00495DA0">
        <w:rPr>
          <w:rFonts w:ascii="Arial" w:hAnsi="Arial" w:cs="Arial"/>
        </w:rPr>
        <w:t>-</w:t>
      </w:r>
      <w:r w:rsidR="005A75A4">
        <w:rPr>
          <w:rFonts w:ascii="Arial" w:hAnsi="Arial" w:cs="Arial"/>
        </w:rPr>
        <w:t xml:space="preserve"> </w:t>
      </w:r>
      <w:r w:rsidRPr="00495DA0">
        <w:rPr>
          <w:rFonts w:ascii="Arial" w:hAnsi="Arial" w:cs="Arial"/>
        </w:rPr>
        <w:t xml:space="preserve">permet l’identification par les entreprises consultées des impacts environnementaux associés à leur(s) prestation(s) (cf. § </w:t>
      </w:r>
      <w:r w:rsidR="00743314">
        <w:rPr>
          <w:rFonts w:ascii="Arial" w:hAnsi="Arial" w:cs="Arial"/>
        </w:rPr>
        <w:t>7</w:t>
      </w:r>
      <w:r w:rsidR="004F1CA7">
        <w:rPr>
          <w:rFonts w:ascii="Arial" w:hAnsi="Arial" w:cs="Arial"/>
        </w:rPr>
        <w:t xml:space="preserve">) ainsi que </w:t>
      </w:r>
      <w:r w:rsidR="009F05D9">
        <w:rPr>
          <w:rFonts w:ascii="Arial" w:hAnsi="Arial" w:cs="Arial"/>
        </w:rPr>
        <w:t xml:space="preserve">lors </w:t>
      </w:r>
      <w:r w:rsidR="004F1CA7">
        <w:rPr>
          <w:rFonts w:ascii="Arial" w:hAnsi="Arial" w:cs="Arial"/>
        </w:rPr>
        <w:t>des situations d’urgences et des dysfonctionnements (cf.</w:t>
      </w:r>
      <w:r w:rsidR="00743314">
        <w:rPr>
          <w:rFonts w:ascii="Arial" w:hAnsi="Arial" w:cs="Arial"/>
        </w:rPr>
        <w:t xml:space="preserve"> § </w:t>
      </w:r>
      <w:r w:rsidR="00000BEE">
        <w:rPr>
          <w:rFonts w:ascii="Arial" w:hAnsi="Arial" w:cs="Arial"/>
        </w:rPr>
        <w:t>9</w:t>
      </w:r>
      <w:r w:rsidRPr="00495DA0">
        <w:rPr>
          <w:rFonts w:ascii="Arial" w:hAnsi="Arial" w:cs="Arial"/>
        </w:rPr>
        <w:t xml:space="preserve">) ; </w:t>
      </w:r>
    </w:p>
    <w:p w14:paraId="49BA100A" w14:textId="77777777" w:rsidR="00077F87" w:rsidRPr="00495DA0" w:rsidRDefault="00077F87" w:rsidP="00077F87">
      <w:pPr>
        <w:jc w:val="both"/>
        <w:rPr>
          <w:rFonts w:ascii="Arial" w:hAnsi="Arial" w:cs="Arial"/>
        </w:rPr>
      </w:pPr>
    </w:p>
    <w:p w14:paraId="020621AF" w14:textId="63AC0A0E" w:rsidR="00077F87" w:rsidRPr="00495DA0" w:rsidRDefault="00077F87" w:rsidP="00077F87">
      <w:pPr>
        <w:jc w:val="both"/>
        <w:rPr>
          <w:rFonts w:ascii="Arial" w:hAnsi="Arial" w:cs="Arial"/>
        </w:rPr>
      </w:pPr>
      <w:r w:rsidRPr="00495DA0">
        <w:rPr>
          <w:rFonts w:ascii="Arial" w:hAnsi="Arial" w:cs="Arial"/>
        </w:rPr>
        <w:t>-</w:t>
      </w:r>
      <w:r w:rsidR="005A75A4">
        <w:rPr>
          <w:rFonts w:ascii="Arial" w:hAnsi="Arial" w:cs="Arial"/>
        </w:rPr>
        <w:t xml:space="preserve"> </w:t>
      </w:r>
      <w:r w:rsidRPr="00495DA0">
        <w:rPr>
          <w:rFonts w:ascii="Arial" w:hAnsi="Arial" w:cs="Arial"/>
        </w:rPr>
        <w:t>fixe les exigences environnemen</w:t>
      </w:r>
      <w:r w:rsidR="00743314">
        <w:rPr>
          <w:rFonts w:ascii="Arial" w:hAnsi="Arial" w:cs="Arial"/>
        </w:rPr>
        <w:t xml:space="preserve">tales génériques du CEA (cf. § </w:t>
      </w:r>
      <w:r w:rsidR="009E1179">
        <w:rPr>
          <w:rFonts w:ascii="Arial" w:hAnsi="Arial" w:cs="Arial"/>
        </w:rPr>
        <w:t>1</w:t>
      </w:r>
      <w:r w:rsidR="00000BEE">
        <w:rPr>
          <w:rFonts w:ascii="Arial" w:hAnsi="Arial" w:cs="Arial"/>
        </w:rPr>
        <w:t>0</w:t>
      </w:r>
      <w:r w:rsidRPr="00495DA0">
        <w:rPr>
          <w:rFonts w:ascii="Arial" w:hAnsi="Arial" w:cs="Arial"/>
        </w:rPr>
        <w:t>) ;</w:t>
      </w:r>
    </w:p>
    <w:p w14:paraId="4046E614" w14:textId="77777777" w:rsidR="00077F87" w:rsidRPr="00495DA0" w:rsidRDefault="00077F87" w:rsidP="00077F87">
      <w:pPr>
        <w:jc w:val="both"/>
        <w:rPr>
          <w:rFonts w:ascii="Arial" w:hAnsi="Arial" w:cs="Arial"/>
        </w:rPr>
      </w:pPr>
    </w:p>
    <w:p w14:paraId="7AF56D3F" w14:textId="6491907D" w:rsidR="00077F87" w:rsidRPr="00495DA0" w:rsidRDefault="00077F87" w:rsidP="004F1CA7">
      <w:pPr>
        <w:jc w:val="both"/>
        <w:rPr>
          <w:rFonts w:ascii="Arial" w:hAnsi="Arial" w:cs="Arial"/>
        </w:rPr>
      </w:pPr>
      <w:r w:rsidRPr="00495DA0">
        <w:rPr>
          <w:rFonts w:ascii="Arial" w:hAnsi="Arial" w:cs="Arial"/>
        </w:rPr>
        <w:t>-</w:t>
      </w:r>
      <w:r w:rsidR="005A75A4">
        <w:rPr>
          <w:rFonts w:ascii="Arial" w:hAnsi="Arial" w:cs="Arial"/>
        </w:rPr>
        <w:t xml:space="preserve"> </w:t>
      </w:r>
      <w:r w:rsidRPr="00495DA0">
        <w:rPr>
          <w:rFonts w:ascii="Arial" w:hAnsi="Arial" w:cs="Arial"/>
        </w:rPr>
        <w:t>fournit un cadre de réponse aux entreprises pour la proposition de solutions visant à prévenir et/ou maîtris</w:t>
      </w:r>
      <w:r w:rsidR="00AA2A5D">
        <w:rPr>
          <w:rFonts w:ascii="Arial" w:hAnsi="Arial" w:cs="Arial"/>
        </w:rPr>
        <w:t>er les impacts environnementaux</w:t>
      </w:r>
      <w:r w:rsidR="009F05D9">
        <w:rPr>
          <w:rFonts w:ascii="Arial" w:hAnsi="Arial" w:cs="Arial"/>
        </w:rPr>
        <w:t xml:space="preserve"> associés à leur(s) prestations(s) et lors de</w:t>
      </w:r>
      <w:r w:rsidR="009E09FA">
        <w:rPr>
          <w:rFonts w:ascii="Arial" w:hAnsi="Arial" w:cs="Arial"/>
        </w:rPr>
        <w:t xml:space="preserve"> situations d’urgence</w:t>
      </w:r>
      <w:r w:rsidR="004F1CA7">
        <w:rPr>
          <w:rFonts w:ascii="Arial" w:hAnsi="Arial" w:cs="Arial"/>
        </w:rPr>
        <w:t xml:space="preserve"> et dysfonctionnements </w:t>
      </w:r>
      <w:r w:rsidRPr="00495DA0">
        <w:rPr>
          <w:rFonts w:ascii="Arial" w:hAnsi="Arial" w:cs="Arial"/>
        </w:rPr>
        <w:t xml:space="preserve">identifiés (cf. § </w:t>
      </w:r>
      <w:r w:rsidR="00000BEE">
        <w:rPr>
          <w:rFonts w:ascii="Arial" w:hAnsi="Arial" w:cs="Arial"/>
        </w:rPr>
        <w:t xml:space="preserve">8 </w:t>
      </w:r>
      <w:r w:rsidR="00743314">
        <w:rPr>
          <w:rFonts w:ascii="Arial" w:hAnsi="Arial" w:cs="Arial"/>
        </w:rPr>
        <w:t xml:space="preserve">et </w:t>
      </w:r>
      <w:r w:rsidR="00000BEE">
        <w:rPr>
          <w:rFonts w:ascii="Arial" w:hAnsi="Arial" w:cs="Arial"/>
        </w:rPr>
        <w:t>9</w:t>
      </w:r>
      <w:r w:rsidRPr="00495DA0">
        <w:rPr>
          <w:rFonts w:ascii="Arial" w:hAnsi="Arial" w:cs="Arial"/>
        </w:rPr>
        <w:t>).</w:t>
      </w:r>
    </w:p>
    <w:p w14:paraId="346D14E1" w14:textId="77777777" w:rsidR="00077F87" w:rsidRPr="00495DA0" w:rsidRDefault="00077F87" w:rsidP="00077F87">
      <w:pPr>
        <w:jc w:val="both"/>
        <w:rPr>
          <w:rFonts w:ascii="Arial" w:hAnsi="Arial" w:cs="Arial"/>
        </w:rPr>
      </w:pPr>
    </w:p>
    <w:p w14:paraId="57C6D37A" w14:textId="77777777" w:rsidR="00077F87" w:rsidRDefault="00077F87" w:rsidP="00077F87">
      <w:pPr>
        <w:jc w:val="both"/>
        <w:rPr>
          <w:rFonts w:ascii="Arial" w:hAnsi="Arial" w:cs="Arial"/>
        </w:rPr>
      </w:pPr>
      <w:r w:rsidRPr="00495DA0">
        <w:rPr>
          <w:rFonts w:ascii="Arial" w:hAnsi="Arial" w:cs="Arial"/>
        </w:rPr>
        <w:t>Lors du dépouillement des offres, le CEA étudiera la pertinence et la qualité des solutions proposées.</w:t>
      </w:r>
    </w:p>
    <w:p w14:paraId="01ABE410" w14:textId="77777777" w:rsidR="00077F87" w:rsidRPr="00495DA0" w:rsidRDefault="00077F87" w:rsidP="00077F87">
      <w:pPr>
        <w:jc w:val="both"/>
        <w:rPr>
          <w:rFonts w:ascii="Arial" w:hAnsi="Arial" w:cs="Arial"/>
        </w:rPr>
      </w:pPr>
    </w:p>
    <w:p w14:paraId="3A58ED24" w14:textId="77777777" w:rsidR="00077F87" w:rsidRPr="00495DA0" w:rsidRDefault="00077F87" w:rsidP="00077F87">
      <w:pPr>
        <w:jc w:val="both"/>
        <w:rPr>
          <w:rFonts w:ascii="Arial" w:hAnsi="Arial" w:cs="Arial"/>
        </w:rPr>
      </w:pPr>
      <w:r w:rsidRPr="00743314">
        <w:rPr>
          <w:rFonts w:ascii="Arial" w:hAnsi="Arial" w:cs="Arial"/>
          <w:b/>
          <w:bCs/>
        </w:rPr>
        <w:t>Nota :</w:t>
      </w:r>
      <w:r w:rsidRPr="00495DA0">
        <w:rPr>
          <w:rFonts w:ascii="Arial" w:hAnsi="Arial" w:cs="Arial"/>
        </w:rPr>
        <w:t xml:space="preserve"> les entreprises consultées prendront en comp</w:t>
      </w:r>
      <w:r w:rsidR="004F1CA7">
        <w:rPr>
          <w:rFonts w:ascii="Arial" w:hAnsi="Arial" w:cs="Arial"/>
        </w:rPr>
        <w:t xml:space="preserve">te les impacts environnementaux, les situations d’urgences et les dysfonctionnements </w:t>
      </w:r>
      <w:r w:rsidRPr="00495DA0">
        <w:rPr>
          <w:rFonts w:ascii="Arial" w:hAnsi="Arial" w:cs="Arial"/>
        </w:rPr>
        <w:t>associés aux prestations sous-traitées.</w:t>
      </w:r>
    </w:p>
    <w:p w14:paraId="008E41D2" w14:textId="77777777" w:rsidR="00077110" w:rsidRDefault="00077110" w:rsidP="009A7B05">
      <w:pPr>
        <w:jc w:val="both"/>
        <w:rPr>
          <w:rFonts w:ascii="Arial" w:hAnsi="Arial" w:cs="Arial"/>
          <w:bCs/>
        </w:rPr>
      </w:pPr>
    </w:p>
    <w:p w14:paraId="6C7FC132" w14:textId="77777777" w:rsidR="009A7B05" w:rsidRPr="005A75A4" w:rsidRDefault="00D306BE" w:rsidP="00284884">
      <w:pPr>
        <w:jc w:val="both"/>
        <w:rPr>
          <w:rFonts w:ascii="Arial" w:hAnsi="Arial" w:cs="Arial"/>
          <w:bCs/>
        </w:rPr>
        <w:sectPr w:rsidR="009A7B05" w:rsidRPr="005A75A4" w:rsidSect="00246765">
          <w:footerReference w:type="default" r:id="rId12"/>
          <w:pgSz w:w="11906" w:h="16838"/>
          <w:pgMar w:top="1134" w:right="1418" w:bottom="1134" w:left="1418" w:header="708" w:footer="708" w:gutter="0"/>
          <w:cols w:space="708"/>
          <w:docGrid w:linePitch="360"/>
        </w:sectPr>
      </w:pPr>
      <w:r w:rsidRPr="00D306BE">
        <w:rPr>
          <w:rFonts w:ascii="Arial" w:hAnsi="Arial" w:cs="Arial"/>
          <w:b/>
        </w:rPr>
        <w:t>Nota :</w:t>
      </w:r>
      <w:r>
        <w:rPr>
          <w:rFonts w:ascii="Arial" w:hAnsi="Arial" w:cs="Arial"/>
          <w:bCs/>
        </w:rPr>
        <w:t xml:space="preserve"> la signature du responsable de l’entreprise en première page vaut accord et engagement concernant les éléments de la présente analyse environnementale.</w:t>
      </w:r>
    </w:p>
    <w:p w14:paraId="7C2385EF" w14:textId="77777777" w:rsidR="00510BC6" w:rsidRDefault="00743314" w:rsidP="009E1120">
      <w:pPr>
        <w:jc w:val="both"/>
        <w:rPr>
          <w:rFonts w:ascii="Arial" w:hAnsi="Arial" w:cs="Arial"/>
          <w:b/>
        </w:rPr>
      </w:pPr>
      <w:r>
        <w:rPr>
          <w:rFonts w:ascii="Arial" w:hAnsi="Arial" w:cs="Arial"/>
          <w:b/>
        </w:rPr>
        <w:lastRenderedPageBreak/>
        <w:t>7</w:t>
      </w:r>
      <w:r w:rsidR="0017451F">
        <w:rPr>
          <w:rFonts w:ascii="Arial" w:hAnsi="Arial" w:cs="Arial"/>
          <w:b/>
        </w:rPr>
        <w:t xml:space="preserve"> - </w:t>
      </w:r>
      <w:r w:rsidR="00E17F88">
        <w:rPr>
          <w:rFonts w:ascii="Arial" w:hAnsi="Arial" w:cs="Arial"/>
          <w:b/>
        </w:rPr>
        <w:t xml:space="preserve">IDENTIFICATION DES </w:t>
      </w:r>
      <w:r w:rsidR="0017451F">
        <w:rPr>
          <w:rFonts w:ascii="Arial" w:hAnsi="Arial" w:cs="Arial"/>
          <w:b/>
        </w:rPr>
        <w:t>IMPACTS ENVIRONNEMENTAUX DUS AU CHANTIER :</w:t>
      </w:r>
    </w:p>
    <w:p w14:paraId="79D6276B" w14:textId="77777777" w:rsidR="00154E11" w:rsidRDefault="00154E11" w:rsidP="009E1120">
      <w:pPr>
        <w:jc w:val="both"/>
        <w:rPr>
          <w:rFonts w:ascii="Arial" w:hAnsi="Arial" w:cs="Arial"/>
          <w:b/>
        </w:rPr>
      </w:pPr>
      <w:r w:rsidRPr="00AA2A5D">
        <w:rPr>
          <w:rFonts w:ascii="Arial" w:hAnsi="Arial" w:cs="Arial"/>
          <w:bCs/>
        </w:rPr>
        <w:t xml:space="preserve">(Les entreprises </w:t>
      </w:r>
      <w:r>
        <w:rPr>
          <w:rFonts w:ascii="Arial" w:hAnsi="Arial" w:cs="Arial"/>
          <w:bCs/>
        </w:rPr>
        <w:t>compléteront ce tableau en identifia</w:t>
      </w:r>
      <w:r w:rsidRPr="00AA2A5D">
        <w:rPr>
          <w:rFonts w:ascii="Arial" w:hAnsi="Arial" w:cs="Arial"/>
          <w:bCs/>
        </w:rPr>
        <w:t>nt par des croix les impacts environnementaux associés à leur prestation)</w:t>
      </w:r>
    </w:p>
    <w:tbl>
      <w:tblPr>
        <w:tblW w:w="14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0"/>
        <w:gridCol w:w="540"/>
        <w:gridCol w:w="540"/>
        <w:gridCol w:w="360"/>
        <w:gridCol w:w="366"/>
        <w:gridCol w:w="360"/>
        <w:gridCol w:w="360"/>
        <w:gridCol w:w="360"/>
        <w:gridCol w:w="354"/>
        <w:gridCol w:w="540"/>
        <w:gridCol w:w="360"/>
        <w:gridCol w:w="540"/>
        <w:gridCol w:w="1080"/>
        <w:gridCol w:w="907"/>
        <w:gridCol w:w="353"/>
        <w:gridCol w:w="540"/>
        <w:gridCol w:w="776"/>
        <w:gridCol w:w="484"/>
        <w:gridCol w:w="540"/>
        <w:gridCol w:w="720"/>
        <w:gridCol w:w="720"/>
      </w:tblGrid>
      <w:tr w:rsidR="00D826B7" w:rsidRPr="00C44392" w14:paraId="7F38E24E" w14:textId="77777777" w:rsidTr="00F66753">
        <w:trPr>
          <w:cantSplit/>
          <w:trHeight w:val="515"/>
        </w:trPr>
        <w:tc>
          <w:tcPr>
            <w:tcW w:w="3960" w:type="dxa"/>
            <w:vMerge w:val="restart"/>
            <w:vAlign w:val="center"/>
          </w:tcPr>
          <w:p w14:paraId="27B32EFB" w14:textId="77777777" w:rsidR="00D826B7" w:rsidRPr="00C44392" w:rsidRDefault="00D826B7" w:rsidP="00C44392">
            <w:pPr>
              <w:jc w:val="center"/>
              <w:rPr>
                <w:rFonts w:ascii="Arial" w:hAnsi="Arial" w:cs="Arial"/>
                <w:i/>
                <w:sz w:val="20"/>
                <w:szCs w:val="20"/>
              </w:rPr>
            </w:pPr>
            <w:r w:rsidRPr="00C44392">
              <w:rPr>
                <w:rFonts w:ascii="Arial" w:hAnsi="Arial" w:cs="Arial"/>
                <w:i/>
                <w:sz w:val="20"/>
                <w:szCs w:val="20"/>
              </w:rPr>
              <w:t>Les lots sans objet pour le chantier considéré sont grisés.</w:t>
            </w:r>
          </w:p>
          <w:p w14:paraId="201E1772" w14:textId="77777777" w:rsidR="00D826B7" w:rsidRPr="00C44392" w:rsidRDefault="00D826B7" w:rsidP="00C44392">
            <w:pPr>
              <w:jc w:val="center"/>
              <w:rPr>
                <w:rFonts w:ascii="Arial" w:hAnsi="Arial" w:cs="Arial"/>
                <w:i/>
                <w:sz w:val="20"/>
                <w:szCs w:val="20"/>
              </w:rPr>
            </w:pPr>
          </w:p>
          <w:p w14:paraId="3D763619" w14:textId="77777777" w:rsidR="00D826B7" w:rsidRPr="00C44392" w:rsidRDefault="00D826B7" w:rsidP="00C44392">
            <w:pPr>
              <w:jc w:val="center"/>
              <w:rPr>
                <w:rFonts w:ascii="Arial" w:hAnsi="Arial" w:cs="Arial"/>
                <w:i/>
                <w:sz w:val="20"/>
                <w:szCs w:val="20"/>
              </w:rPr>
            </w:pPr>
            <w:r w:rsidRPr="00C44392">
              <w:rPr>
                <w:rFonts w:ascii="Arial" w:hAnsi="Arial" w:cs="Arial"/>
                <w:i/>
                <w:sz w:val="20"/>
                <w:szCs w:val="20"/>
              </w:rPr>
              <w:t>Le CEA procède à une pré-identification des impacts environnementaux</w:t>
            </w:r>
            <w:r w:rsidR="000F1AA7" w:rsidRPr="00C44392">
              <w:rPr>
                <w:rFonts w:ascii="Arial" w:hAnsi="Arial" w:cs="Arial"/>
                <w:i/>
                <w:sz w:val="20"/>
                <w:szCs w:val="20"/>
              </w:rPr>
              <w:t>.</w:t>
            </w:r>
          </w:p>
        </w:tc>
        <w:tc>
          <w:tcPr>
            <w:tcW w:w="2166" w:type="dxa"/>
            <w:gridSpan w:val="5"/>
            <w:vAlign w:val="center"/>
          </w:tcPr>
          <w:p w14:paraId="7B063412"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Effluents</w:t>
            </w:r>
          </w:p>
        </w:tc>
        <w:tc>
          <w:tcPr>
            <w:tcW w:w="1974" w:type="dxa"/>
            <w:gridSpan w:val="5"/>
            <w:vAlign w:val="center"/>
          </w:tcPr>
          <w:p w14:paraId="38089252"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Déchets</w:t>
            </w:r>
          </w:p>
        </w:tc>
        <w:tc>
          <w:tcPr>
            <w:tcW w:w="540" w:type="dxa"/>
            <w:vMerge w:val="restart"/>
            <w:shd w:val="clear" w:color="auto" w:fill="auto"/>
            <w:textDirection w:val="btLr"/>
            <w:vAlign w:val="center"/>
          </w:tcPr>
          <w:p w14:paraId="3BE23053" w14:textId="77777777" w:rsidR="00D826B7" w:rsidRPr="00C44392" w:rsidRDefault="00D826B7" w:rsidP="00C44392">
            <w:pPr>
              <w:ind w:left="113" w:right="113"/>
              <w:jc w:val="center"/>
              <w:rPr>
                <w:rFonts w:ascii="Arial" w:hAnsi="Arial" w:cs="Arial"/>
                <w:b/>
                <w:sz w:val="20"/>
                <w:szCs w:val="20"/>
              </w:rPr>
            </w:pPr>
            <w:r w:rsidRPr="00C44392">
              <w:rPr>
                <w:rFonts w:ascii="Arial" w:hAnsi="Arial" w:cs="Arial"/>
                <w:b/>
                <w:sz w:val="20"/>
                <w:szCs w:val="20"/>
              </w:rPr>
              <w:t xml:space="preserve">Entreposage de matériaux divers </w:t>
            </w:r>
          </w:p>
        </w:tc>
        <w:tc>
          <w:tcPr>
            <w:tcW w:w="1080" w:type="dxa"/>
            <w:vMerge w:val="restart"/>
            <w:shd w:val="clear" w:color="auto" w:fill="auto"/>
            <w:textDirection w:val="btLr"/>
            <w:vAlign w:val="center"/>
          </w:tcPr>
          <w:p w14:paraId="6F64C680" w14:textId="77777777" w:rsidR="00D826B7" w:rsidRPr="00C44392" w:rsidRDefault="00D826B7" w:rsidP="00C44392">
            <w:pPr>
              <w:ind w:left="113" w:right="113"/>
              <w:jc w:val="center"/>
              <w:rPr>
                <w:rFonts w:ascii="Arial" w:hAnsi="Arial" w:cs="Arial"/>
                <w:b/>
                <w:sz w:val="20"/>
                <w:szCs w:val="20"/>
              </w:rPr>
            </w:pPr>
            <w:r w:rsidRPr="00C44392">
              <w:rPr>
                <w:rFonts w:ascii="Arial" w:hAnsi="Arial" w:cs="Arial"/>
                <w:b/>
                <w:sz w:val="20"/>
                <w:szCs w:val="20"/>
              </w:rPr>
              <w:t>Utilisation et entreposage de produits chimiques (carburant, huiles, peinture…)</w:t>
            </w:r>
          </w:p>
        </w:tc>
        <w:tc>
          <w:tcPr>
            <w:tcW w:w="907" w:type="dxa"/>
            <w:vMerge w:val="restart"/>
            <w:textDirection w:val="btLr"/>
            <w:vAlign w:val="center"/>
          </w:tcPr>
          <w:p w14:paraId="0820215A" w14:textId="77777777" w:rsidR="00D826B7" w:rsidRPr="00C44392" w:rsidRDefault="00D826B7" w:rsidP="00C44392">
            <w:pPr>
              <w:ind w:left="113" w:right="113"/>
              <w:jc w:val="center"/>
              <w:rPr>
                <w:rFonts w:ascii="Arial" w:hAnsi="Arial" w:cs="Arial"/>
                <w:b/>
                <w:sz w:val="20"/>
                <w:szCs w:val="20"/>
              </w:rPr>
            </w:pPr>
            <w:r w:rsidRPr="00C44392">
              <w:rPr>
                <w:rFonts w:ascii="Arial" w:hAnsi="Arial" w:cs="Arial"/>
                <w:b/>
                <w:sz w:val="20"/>
                <w:szCs w:val="20"/>
              </w:rPr>
              <w:t>Utilisation d’engins de chantier (grues, pelleteuses, nacelles…)</w:t>
            </w:r>
          </w:p>
        </w:tc>
        <w:tc>
          <w:tcPr>
            <w:tcW w:w="353" w:type="dxa"/>
            <w:vMerge w:val="restart"/>
            <w:textDirection w:val="btLr"/>
            <w:vAlign w:val="center"/>
          </w:tcPr>
          <w:p w14:paraId="53AC2F1E" w14:textId="4B359509" w:rsidR="00D826B7" w:rsidRPr="00C44392" w:rsidRDefault="00D826B7" w:rsidP="00804D22">
            <w:pPr>
              <w:ind w:left="113" w:right="113"/>
              <w:jc w:val="center"/>
              <w:rPr>
                <w:rFonts w:ascii="Arial" w:hAnsi="Arial" w:cs="Arial"/>
                <w:b/>
                <w:sz w:val="20"/>
                <w:szCs w:val="20"/>
              </w:rPr>
            </w:pPr>
            <w:r w:rsidRPr="00C44392">
              <w:rPr>
                <w:rFonts w:ascii="Arial" w:hAnsi="Arial" w:cs="Arial"/>
                <w:b/>
                <w:sz w:val="20"/>
                <w:szCs w:val="20"/>
              </w:rPr>
              <w:t>Salissures</w:t>
            </w:r>
          </w:p>
        </w:tc>
        <w:tc>
          <w:tcPr>
            <w:tcW w:w="1316" w:type="dxa"/>
            <w:gridSpan w:val="2"/>
            <w:vAlign w:val="center"/>
          </w:tcPr>
          <w:p w14:paraId="0F987F4C"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Poussières</w:t>
            </w:r>
          </w:p>
        </w:tc>
        <w:tc>
          <w:tcPr>
            <w:tcW w:w="484" w:type="dxa"/>
            <w:vMerge w:val="restart"/>
            <w:textDirection w:val="btLr"/>
            <w:vAlign w:val="center"/>
          </w:tcPr>
          <w:p w14:paraId="68584193" w14:textId="77777777" w:rsidR="00D826B7" w:rsidRPr="00C44392" w:rsidRDefault="00D826B7" w:rsidP="00C44392">
            <w:pPr>
              <w:ind w:left="113" w:right="113"/>
              <w:jc w:val="center"/>
              <w:rPr>
                <w:rFonts w:ascii="Arial" w:hAnsi="Arial" w:cs="Arial"/>
                <w:b/>
                <w:sz w:val="20"/>
                <w:szCs w:val="20"/>
              </w:rPr>
            </w:pPr>
            <w:r w:rsidRPr="00C44392">
              <w:rPr>
                <w:rFonts w:ascii="Arial" w:hAnsi="Arial" w:cs="Arial"/>
                <w:b/>
                <w:sz w:val="20"/>
                <w:szCs w:val="20"/>
              </w:rPr>
              <w:t>Bruit</w:t>
            </w:r>
          </w:p>
        </w:tc>
        <w:tc>
          <w:tcPr>
            <w:tcW w:w="540" w:type="dxa"/>
            <w:vMerge w:val="restart"/>
            <w:textDirection w:val="btLr"/>
            <w:vAlign w:val="center"/>
          </w:tcPr>
          <w:p w14:paraId="1CD8A2BC" w14:textId="77777777" w:rsidR="00D826B7" w:rsidRPr="00C44392" w:rsidRDefault="00D826B7" w:rsidP="00C44392">
            <w:pPr>
              <w:ind w:left="113" w:right="113"/>
              <w:jc w:val="center"/>
              <w:rPr>
                <w:rFonts w:ascii="Arial" w:hAnsi="Arial" w:cs="Arial"/>
                <w:b/>
                <w:sz w:val="20"/>
                <w:szCs w:val="20"/>
              </w:rPr>
            </w:pPr>
            <w:r w:rsidRPr="00C44392">
              <w:rPr>
                <w:rFonts w:ascii="Arial" w:hAnsi="Arial" w:cs="Arial"/>
                <w:b/>
                <w:sz w:val="20"/>
                <w:szCs w:val="20"/>
              </w:rPr>
              <w:t>Vibrations</w:t>
            </w:r>
          </w:p>
        </w:tc>
        <w:tc>
          <w:tcPr>
            <w:tcW w:w="1440" w:type="dxa"/>
            <w:gridSpan w:val="2"/>
            <w:vAlign w:val="center"/>
          </w:tcPr>
          <w:p w14:paraId="3DE7C337"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Autre(s) impact(s)</w:t>
            </w:r>
          </w:p>
        </w:tc>
      </w:tr>
      <w:tr w:rsidR="00D826B7" w:rsidRPr="00C44392" w14:paraId="71C0FBAB" w14:textId="77777777" w:rsidTr="00F66753">
        <w:trPr>
          <w:cantSplit/>
          <w:trHeight w:val="2153"/>
        </w:trPr>
        <w:tc>
          <w:tcPr>
            <w:tcW w:w="3960" w:type="dxa"/>
            <w:vMerge/>
            <w:textDirection w:val="btLr"/>
            <w:vAlign w:val="center"/>
          </w:tcPr>
          <w:p w14:paraId="444EB58F" w14:textId="77777777" w:rsidR="00D826B7" w:rsidRPr="00C44392" w:rsidRDefault="00D826B7" w:rsidP="00C44392">
            <w:pPr>
              <w:ind w:left="113" w:right="113"/>
              <w:jc w:val="center"/>
              <w:rPr>
                <w:rFonts w:ascii="Arial" w:hAnsi="Arial" w:cs="Arial"/>
                <w:b/>
                <w:sz w:val="20"/>
                <w:szCs w:val="20"/>
              </w:rPr>
            </w:pPr>
          </w:p>
        </w:tc>
        <w:tc>
          <w:tcPr>
            <w:tcW w:w="540" w:type="dxa"/>
            <w:textDirection w:val="btLr"/>
            <w:vAlign w:val="center"/>
          </w:tcPr>
          <w:p w14:paraId="1A980618" w14:textId="77777777" w:rsidR="00D826B7" w:rsidRPr="00C44392" w:rsidRDefault="00D826B7" w:rsidP="00C44392">
            <w:pPr>
              <w:ind w:left="113" w:right="113"/>
              <w:jc w:val="center"/>
              <w:rPr>
                <w:rFonts w:ascii="Arial" w:hAnsi="Arial" w:cs="Arial"/>
                <w:b/>
                <w:sz w:val="20"/>
                <w:szCs w:val="20"/>
              </w:rPr>
            </w:pPr>
            <w:r w:rsidRPr="00C44392">
              <w:rPr>
                <w:rFonts w:ascii="Arial" w:hAnsi="Arial" w:cs="Arial"/>
                <w:b/>
                <w:sz w:val="20"/>
                <w:szCs w:val="20"/>
              </w:rPr>
              <w:t>Eaux de lavage des engins</w:t>
            </w:r>
          </w:p>
        </w:tc>
        <w:tc>
          <w:tcPr>
            <w:tcW w:w="540" w:type="dxa"/>
            <w:textDirection w:val="btLr"/>
            <w:vAlign w:val="center"/>
          </w:tcPr>
          <w:p w14:paraId="552E83B6" w14:textId="77777777" w:rsidR="00D826B7" w:rsidRPr="00C44392" w:rsidRDefault="00D826B7" w:rsidP="00C44392">
            <w:pPr>
              <w:ind w:left="113" w:right="113"/>
              <w:jc w:val="center"/>
              <w:rPr>
                <w:rFonts w:ascii="Arial" w:hAnsi="Arial" w:cs="Arial"/>
                <w:b/>
                <w:sz w:val="20"/>
                <w:szCs w:val="20"/>
              </w:rPr>
            </w:pPr>
            <w:r w:rsidRPr="00C44392">
              <w:rPr>
                <w:rFonts w:ascii="Arial" w:hAnsi="Arial" w:cs="Arial"/>
                <w:b/>
                <w:sz w:val="20"/>
                <w:szCs w:val="20"/>
              </w:rPr>
              <w:t>Eaux de sciage,</w:t>
            </w:r>
          </w:p>
          <w:p w14:paraId="747FB169" w14:textId="77777777" w:rsidR="00D826B7" w:rsidRPr="00C44392" w:rsidRDefault="00D826B7" w:rsidP="00C44392">
            <w:pPr>
              <w:ind w:left="113" w:right="113"/>
              <w:jc w:val="center"/>
              <w:rPr>
                <w:rFonts w:ascii="Arial" w:hAnsi="Arial" w:cs="Arial"/>
                <w:b/>
                <w:sz w:val="20"/>
                <w:szCs w:val="20"/>
              </w:rPr>
            </w:pPr>
            <w:proofErr w:type="gramStart"/>
            <w:r w:rsidRPr="00C44392">
              <w:rPr>
                <w:rFonts w:ascii="Arial" w:hAnsi="Arial" w:cs="Arial"/>
                <w:b/>
                <w:sz w:val="20"/>
                <w:szCs w:val="20"/>
              </w:rPr>
              <w:t>laitances</w:t>
            </w:r>
            <w:proofErr w:type="gramEnd"/>
            <w:r w:rsidRPr="00C44392">
              <w:rPr>
                <w:rFonts w:ascii="Arial" w:hAnsi="Arial" w:cs="Arial"/>
                <w:b/>
                <w:sz w:val="20"/>
                <w:szCs w:val="20"/>
              </w:rPr>
              <w:t xml:space="preserve"> de béton</w:t>
            </w:r>
          </w:p>
        </w:tc>
        <w:tc>
          <w:tcPr>
            <w:tcW w:w="360" w:type="dxa"/>
            <w:textDirection w:val="btLr"/>
            <w:vAlign w:val="center"/>
          </w:tcPr>
          <w:p w14:paraId="61C5F03E" w14:textId="77777777" w:rsidR="00D826B7" w:rsidRPr="00C44392" w:rsidRDefault="00D826B7" w:rsidP="00C44392">
            <w:pPr>
              <w:ind w:left="113" w:right="113"/>
              <w:jc w:val="center"/>
              <w:rPr>
                <w:rFonts w:ascii="Arial" w:hAnsi="Arial" w:cs="Arial"/>
                <w:b/>
                <w:sz w:val="20"/>
                <w:szCs w:val="20"/>
              </w:rPr>
            </w:pPr>
            <w:r w:rsidRPr="00C44392">
              <w:rPr>
                <w:rFonts w:ascii="Arial" w:hAnsi="Arial" w:cs="Arial"/>
                <w:b/>
                <w:sz w:val="20"/>
                <w:szCs w:val="20"/>
              </w:rPr>
              <w:t>Ruissellement</w:t>
            </w:r>
          </w:p>
        </w:tc>
        <w:tc>
          <w:tcPr>
            <w:tcW w:w="366" w:type="dxa"/>
            <w:textDirection w:val="btLr"/>
            <w:vAlign w:val="center"/>
          </w:tcPr>
          <w:p w14:paraId="019E7855" w14:textId="77777777" w:rsidR="00D826B7" w:rsidRPr="00C44392" w:rsidRDefault="00D826B7" w:rsidP="00C44392">
            <w:pPr>
              <w:ind w:left="113" w:right="113"/>
              <w:jc w:val="center"/>
              <w:rPr>
                <w:rFonts w:ascii="Arial" w:hAnsi="Arial" w:cs="Arial"/>
                <w:b/>
                <w:sz w:val="20"/>
                <w:szCs w:val="20"/>
              </w:rPr>
            </w:pPr>
            <w:r w:rsidRPr="00C44392">
              <w:rPr>
                <w:rFonts w:ascii="Arial" w:hAnsi="Arial" w:cs="Arial"/>
                <w:b/>
                <w:sz w:val="20"/>
                <w:szCs w:val="20"/>
              </w:rPr>
              <w:t>Sanitaires</w:t>
            </w:r>
          </w:p>
        </w:tc>
        <w:tc>
          <w:tcPr>
            <w:tcW w:w="360" w:type="dxa"/>
            <w:textDirection w:val="btLr"/>
            <w:vAlign w:val="center"/>
          </w:tcPr>
          <w:p w14:paraId="377B0762" w14:textId="77777777" w:rsidR="00D826B7" w:rsidRPr="00C44392" w:rsidRDefault="00D826B7" w:rsidP="00C44392">
            <w:pPr>
              <w:ind w:left="113" w:right="113"/>
              <w:jc w:val="center"/>
              <w:rPr>
                <w:rFonts w:ascii="Arial" w:hAnsi="Arial" w:cs="Arial"/>
                <w:b/>
                <w:sz w:val="20"/>
                <w:szCs w:val="20"/>
              </w:rPr>
            </w:pPr>
            <w:r w:rsidRPr="00C44392">
              <w:rPr>
                <w:rFonts w:ascii="Arial" w:hAnsi="Arial" w:cs="Arial"/>
                <w:b/>
                <w:sz w:val="20"/>
                <w:szCs w:val="20"/>
              </w:rPr>
              <w:t>Industriels</w:t>
            </w:r>
          </w:p>
        </w:tc>
        <w:tc>
          <w:tcPr>
            <w:tcW w:w="360" w:type="dxa"/>
            <w:textDirection w:val="btLr"/>
            <w:vAlign w:val="center"/>
          </w:tcPr>
          <w:p w14:paraId="05D6FE6B" w14:textId="77777777" w:rsidR="00D826B7" w:rsidRPr="00C44392" w:rsidRDefault="00D826B7" w:rsidP="00C44392">
            <w:pPr>
              <w:ind w:left="113" w:right="113"/>
              <w:jc w:val="center"/>
              <w:rPr>
                <w:rFonts w:ascii="Arial" w:hAnsi="Arial" w:cs="Arial"/>
                <w:b/>
                <w:sz w:val="20"/>
                <w:szCs w:val="20"/>
              </w:rPr>
            </w:pPr>
            <w:r w:rsidRPr="00C44392">
              <w:rPr>
                <w:rFonts w:ascii="Arial" w:hAnsi="Arial" w:cs="Arial"/>
                <w:b/>
                <w:sz w:val="20"/>
                <w:szCs w:val="20"/>
              </w:rPr>
              <w:t>Inertes</w:t>
            </w:r>
          </w:p>
        </w:tc>
        <w:tc>
          <w:tcPr>
            <w:tcW w:w="360" w:type="dxa"/>
            <w:textDirection w:val="btLr"/>
            <w:vAlign w:val="center"/>
          </w:tcPr>
          <w:p w14:paraId="23EAF636" w14:textId="6AF6F913" w:rsidR="00D826B7" w:rsidRPr="00C44392" w:rsidRDefault="00000BEE" w:rsidP="00C44392">
            <w:pPr>
              <w:ind w:left="113" w:right="113"/>
              <w:jc w:val="center"/>
              <w:rPr>
                <w:rFonts w:ascii="Arial" w:hAnsi="Arial" w:cs="Arial"/>
                <w:b/>
                <w:sz w:val="20"/>
                <w:szCs w:val="20"/>
              </w:rPr>
            </w:pPr>
            <w:r>
              <w:rPr>
                <w:rFonts w:ascii="Arial" w:hAnsi="Arial" w:cs="Arial"/>
                <w:b/>
                <w:sz w:val="20"/>
                <w:szCs w:val="20"/>
              </w:rPr>
              <w:t>Non Dangereux</w:t>
            </w:r>
          </w:p>
        </w:tc>
        <w:tc>
          <w:tcPr>
            <w:tcW w:w="354" w:type="dxa"/>
            <w:shd w:val="clear" w:color="auto" w:fill="auto"/>
            <w:textDirection w:val="btLr"/>
            <w:vAlign w:val="center"/>
          </w:tcPr>
          <w:p w14:paraId="07F436F5" w14:textId="77777777" w:rsidR="00D826B7" w:rsidRPr="00C44392" w:rsidRDefault="00D826B7" w:rsidP="00C44392">
            <w:pPr>
              <w:ind w:left="113" w:right="113"/>
              <w:jc w:val="center"/>
              <w:rPr>
                <w:rFonts w:ascii="Arial" w:hAnsi="Arial" w:cs="Arial"/>
                <w:b/>
                <w:sz w:val="20"/>
                <w:szCs w:val="20"/>
              </w:rPr>
            </w:pPr>
            <w:r w:rsidRPr="00C44392">
              <w:rPr>
                <w:rFonts w:ascii="Arial" w:hAnsi="Arial" w:cs="Arial"/>
                <w:b/>
                <w:sz w:val="20"/>
                <w:szCs w:val="20"/>
              </w:rPr>
              <w:t>Dangereux</w:t>
            </w:r>
          </w:p>
        </w:tc>
        <w:tc>
          <w:tcPr>
            <w:tcW w:w="540" w:type="dxa"/>
            <w:shd w:val="clear" w:color="auto" w:fill="auto"/>
            <w:textDirection w:val="btLr"/>
            <w:vAlign w:val="center"/>
          </w:tcPr>
          <w:p w14:paraId="3EED1777" w14:textId="77777777" w:rsidR="00D826B7" w:rsidRPr="00C44392" w:rsidRDefault="00D826B7" w:rsidP="00C44392">
            <w:pPr>
              <w:ind w:left="113" w:right="113"/>
              <w:jc w:val="center"/>
              <w:rPr>
                <w:rFonts w:ascii="Arial" w:hAnsi="Arial" w:cs="Arial"/>
                <w:b/>
                <w:sz w:val="20"/>
                <w:szCs w:val="20"/>
              </w:rPr>
            </w:pPr>
            <w:r w:rsidRPr="00C44392">
              <w:rPr>
                <w:rFonts w:ascii="Arial" w:hAnsi="Arial" w:cs="Arial"/>
                <w:b/>
                <w:sz w:val="20"/>
                <w:szCs w:val="20"/>
              </w:rPr>
              <w:t>Dangereux - amiantés</w:t>
            </w:r>
          </w:p>
        </w:tc>
        <w:tc>
          <w:tcPr>
            <w:tcW w:w="360" w:type="dxa"/>
            <w:textDirection w:val="btLr"/>
            <w:vAlign w:val="center"/>
          </w:tcPr>
          <w:p w14:paraId="28AA0E7E" w14:textId="77777777" w:rsidR="00D826B7" w:rsidRPr="00C44392" w:rsidRDefault="00D826B7" w:rsidP="00C44392">
            <w:pPr>
              <w:ind w:left="113" w:right="113"/>
              <w:jc w:val="center"/>
              <w:rPr>
                <w:rFonts w:ascii="Arial" w:hAnsi="Arial" w:cs="Arial"/>
                <w:b/>
                <w:sz w:val="20"/>
                <w:szCs w:val="20"/>
              </w:rPr>
            </w:pPr>
            <w:r w:rsidRPr="00C44392">
              <w:rPr>
                <w:rFonts w:ascii="Arial" w:hAnsi="Arial" w:cs="Arial"/>
                <w:b/>
                <w:sz w:val="20"/>
                <w:szCs w:val="20"/>
              </w:rPr>
              <w:t>Radioactifs</w:t>
            </w:r>
          </w:p>
        </w:tc>
        <w:tc>
          <w:tcPr>
            <w:tcW w:w="540" w:type="dxa"/>
            <w:vMerge/>
            <w:shd w:val="clear" w:color="auto" w:fill="auto"/>
            <w:textDirection w:val="btLr"/>
            <w:vAlign w:val="center"/>
          </w:tcPr>
          <w:p w14:paraId="1EFABE95" w14:textId="77777777" w:rsidR="00D826B7" w:rsidRPr="00C44392" w:rsidRDefault="00D826B7" w:rsidP="00C44392">
            <w:pPr>
              <w:ind w:left="113" w:right="113"/>
              <w:jc w:val="center"/>
              <w:rPr>
                <w:rFonts w:ascii="Arial" w:hAnsi="Arial" w:cs="Arial"/>
                <w:b/>
                <w:sz w:val="20"/>
                <w:szCs w:val="20"/>
              </w:rPr>
            </w:pPr>
          </w:p>
        </w:tc>
        <w:tc>
          <w:tcPr>
            <w:tcW w:w="1080" w:type="dxa"/>
            <w:vMerge/>
            <w:shd w:val="clear" w:color="auto" w:fill="auto"/>
            <w:textDirection w:val="btLr"/>
            <w:vAlign w:val="center"/>
          </w:tcPr>
          <w:p w14:paraId="146E268F" w14:textId="77777777" w:rsidR="00D826B7" w:rsidRPr="00C44392" w:rsidRDefault="00D826B7" w:rsidP="00C44392">
            <w:pPr>
              <w:ind w:left="113" w:right="113"/>
              <w:jc w:val="center"/>
              <w:rPr>
                <w:rFonts w:ascii="Arial" w:hAnsi="Arial" w:cs="Arial"/>
                <w:b/>
                <w:sz w:val="20"/>
                <w:szCs w:val="20"/>
              </w:rPr>
            </w:pPr>
          </w:p>
        </w:tc>
        <w:tc>
          <w:tcPr>
            <w:tcW w:w="907" w:type="dxa"/>
            <w:vMerge/>
            <w:textDirection w:val="btLr"/>
            <w:vAlign w:val="center"/>
          </w:tcPr>
          <w:p w14:paraId="60C9F9EA" w14:textId="77777777" w:rsidR="00D826B7" w:rsidRPr="00C44392" w:rsidRDefault="00D826B7" w:rsidP="00C44392">
            <w:pPr>
              <w:ind w:left="113" w:right="113"/>
              <w:jc w:val="center"/>
              <w:rPr>
                <w:rFonts w:ascii="Arial" w:hAnsi="Arial" w:cs="Arial"/>
                <w:b/>
                <w:sz w:val="20"/>
                <w:szCs w:val="20"/>
              </w:rPr>
            </w:pPr>
          </w:p>
        </w:tc>
        <w:tc>
          <w:tcPr>
            <w:tcW w:w="353" w:type="dxa"/>
            <w:vMerge/>
            <w:textDirection w:val="btLr"/>
            <w:vAlign w:val="center"/>
          </w:tcPr>
          <w:p w14:paraId="3F85682A" w14:textId="77777777" w:rsidR="00D826B7" w:rsidRPr="00C44392" w:rsidRDefault="00D826B7" w:rsidP="00C44392">
            <w:pPr>
              <w:ind w:left="113" w:right="113"/>
              <w:jc w:val="center"/>
              <w:rPr>
                <w:rFonts w:ascii="Arial" w:hAnsi="Arial" w:cs="Arial"/>
                <w:b/>
                <w:sz w:val="20"/>
                <w:szCs w:val="20"/>
              </w:rPr>
            </w:pPr>
          </w:p>
        </w:tc>
        <w:tc>
          <w:tcPr>
            <w:tcW w:w="540" w:type="dxa"/>
            <w:textDirection w:val="btLr"/>
            <w:vAlign w:val="center"/>
          </w:tcPr>
          <w:p w14:paraId="7BF9EB25" w14:textId="77777777" w:rsidR="00D826B7" w:rsidRPr="00C44392" w:rsidRDefault="00D826B7" w:rsidP="00C44392">
            <w:pPr>
              <w:ind w:left="113" w:right="113"/>
              <w:jc w:val="center"/>
              <w:rPr>
                <w:rFonts w:ascii="Arial" w:hAnsi="Arial" w:cs="Arial"/>
                <w:b/>
                <w:sz w:val="20"/>
                <w:szCs w:val="20"/>
              </w:rPr>
            </w:pPr>
            <w:r w:rsidRPr="00C44392">
              <w:rPr>
                <w:rFonts w:ascii="Arial" w:hAnsi="Arial" w:cs="Arial"/>
                <w:b/>
                <w:sz w:val="20"/>
                <w:szCs w:val="20"/>
              </w:rPr>
              <w:t>Non dangereuses</w:t>
            </w:r>
          </w:p>
        </w:tc>
        <w:tc>
          <w:tcPr>
            <w:tcW w:w="776" w:type="dxa"/>
            <w:textDirection w:val="btLr"/>
            <w:vAlign w:val="center"/>
          </w:tcPr>
          <w:p w14:paraId="3DBEED1E" w14:textId="77777777" w:rsidR="00D826B7" w:rsidRPr="00C44392" w:rsidRDefault="00D826B7" w:rsidP="00C44392">
            <w:pPr>
              <w:ind w:left="113" w:right="113"/>
              <w:jc w:val="center"/>
              <w:rPr>
                <w:rFonts w:ascii="Arial" w:hAnsi="Arial" w:cs="Arial"/>
                <w:b/>
                <w:sz w:val="20"/>
                <w:szCs w:val="20"/>
              </w:rPr>
            </w:pPr>
            <w:r w:rsidRPr="00C44392">
              <w:rPr>
                <w:rFonts w:ascii="Arial" w:hAnsi="Arial" w:cs="Arial"/>
                <w:b/>
                <w:sz w:val="20"/>
                <w:szCs w:val="20"/>
              </w:rPr>
              <w:t>Dangereuses (amiante…)</w:t>
            </w:r>
          </w:p>
        </w:tc>
        <w:tc>
          <w:tcPr>
            <w:tcW w:w="484" w:type="dxa"/>
            <w:vMerge/>
            <w:textDirection w:val="btLr"/>
            <w:vAlign w:val="center"/>
          </w:tcPr>
          <w:p w14:paraId="609B6958" w14:textId="77777777" w:rsidR="00D826B7" w:rsidRPr="00C44392" w:rsidRDefault="00D826B7" w:rsidP="00C44392">
            <w:pPr>
              <w:ind w:left="113" w:right="113"/>
              <w:jc w:val="center"/>
              <w:rPr>
                <w:rFonts w:ascii="Arial" w:hAnsi="Arial" w:cs="Arial"/>
                <w:b/>
                <w:sz w:val="20"/>
                <w:szCs w:val="20"/>
              </w:rPr>
            </w:pPr>
          </w:p>
        </w:tc>
        <w:tc>
          <w:tcPr>
            <w:tcW w:w="540" w:type="dxa"/>
            <w:vMerge/>
            <w:textDirection w:val="btLr"/>
            <w:vAlign w:val="center"/>
          </w:tcPr>
          <w:p w14:paraId="45253FD1" w14:textId="77777777" w:rsidR="00D826B7" w:rsidRPr="00C44392" w:rsidRDefault="00D826B7" w:rsidP="00C44392">
            <w:pPr>
              <w:ind w:left="113" w:right="113"/>
              <w:jc w:val="center"/>
              <w:rPr>
                <w:rFonts w:ascii="Arial" w:hAnsi="Arial" w:cs="Arial"/>
                <w:b/>
                <w:sz w:val="20"/>
                <w:szCs w:val="20"/>
              </w:rPr>
            </w:pPr>
          </w:p>
        </w:tc>
        <w:tc>
          <w:tcPr>
            <w:tcW w:w="720" w:type="dxa"/>
            <w:textDirection w:val="btLr"/>
            <w:vAlign w:val="center"/>
          </w:tcPr>
          <w:p w14:paraId="410E0F84" w14:textId="77777777" w:rsidR="00D826B7" w:rsidRPr="00C44392" w:rsidRDefault="00D826B7" w:rsidP="00C44392">
            <w:pPr>
              <w:ind w:left="113" w:right="113"/>
              <w:jc w:val="center"/>
              <w:rPr>
                <w:rFonts w:ascii="Arial" w:hAnsi="Arial" w:cs="Arial"/>
                <w:b/>
                <w:sz w:val="20"/>
                <w:szCs w:val="20"/>
              </w:rPr>
            </w:pPr>
            <w:r w:rsidRPr="00C44392">
              <w:rPr>
                <w:rFonts w:ascii="Arial" w:hAnsi="Arial" w:cs="Arial"/>
                <w:b/>
                <w:sz w:val="20"/>
                <w:szCs w:val="20"/>
              </w:rPr>
              <w:t>Odeurs</w:t>
            </w:r>
          </w:p>
        </w:tc>
        <w:tc>
          <w:tcPr>
            <w:tcW w:w="720" w:type="dxa"/>
            <w:shd w:val="clear" w:color="auto" w:fill="auto"/>
            <w:textDirection w:val="btLr"/>
            <w:vAlign w:val="center"/>
          </w:tcPr>
          <w:p w14:paraId="53760595" w14:textId="77777777" w:rsidR="00D826B7" w:rsidRPr="00C44392" w:rsidRDefault="00D826B7" w:rsidP="00C44392">
            <w:pPr>
              <w:ind w:left="113" w:right="113"/>
              <w:jc w:val="center"/>
              <w:rPr>
                <w:rFonts w:ascii="Arial" w:hAnsi="Arial" w:cs="Arial"/>
                <w:b/>
                <w:sz w:val="20"/>
                <w:szCs w:val="20"/>
              </w:rPr>
            </w:pPr>
          </w:p>
        </w:tc>
      </w:tr>
      <w:tr w:rsidR="00D826B7" w:rsidRPr="00C44392" w14:paraId="06EE80F9" w14:textId="77777777" w:rsidTr="00F66753">
        <w:trPr>
          <w:cantSplit/>
          <w:trHeight w:val="152"/>
        </w:trPr>
        <w:tc>
          <w:tcPr>
            <w:tcW w:w="3960" w:type="dxa"/>
            <w:vMerge/>
            <w:vAlign w:val="center"/>
          </w:tcPr>
          <w:p w14:paraId="1383C775" w14:textId="77777777" w:rsidR="00D826B7" w:rsidRPr="00C44392" w:rsidRDefault="00D826B7" w:rsidP="00C44392">
            <w:pPr>
              <w:jc w:val="center"/>
              <w:rPr>
                <w:rFonts w:ascii="Arial" w:hAnsi="Arial" w:cs="Arial"/>
                <w:b/>
                <w:sz w:val="20"/>
                <w:szCs w:val="20"/>
              </w:rPr>
            </w:pPr>
          </w:p>
        </w:tc>
        <w:tc>
          <w:tcPr>
            <w:tcW w:w="540" w:type="dxa"/>
            <w:vAlign w:val="center"/>
          </w:tcPr>
          <w:p w14:paraId="4187A28E"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A</w:t>
            </w:r>
          </w:p>
        </w:tc>
        <w:tc>
          <w:tcPr>
            <w:tcW w:w="540" w:type="dxa"/>
            <w:vAlign w:val="center"/>
          </w:tcPr>
          <w:p w14:paraId="0B73ED44"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B</w:t>
            </w:r>
          </w:p>
        </w:tc>
        <w:tc>
          <w:tcPr>
            <w:tcW w:w="360" w:type="dxa"/>
            <w:vAlign w:val="center"/>
          </w:tcPr>
          <w:p w14:paraId="79620EB5"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C</w:t>
            </w:r>
          </w:p>
        </w:tc>
        <w:tc>
          <w:tcPr>
            <w:tcW w:w="366" w:type="dxa"/>
            <w:vAlign w:val="center"/>
          </w:tcPr>
          <w:p w14:paraId="41DB411F"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D</w:t>
            </w:r>
          </w:p>
        </w:tc>
        <w:tc>
          <w:tcPr>
            <w:tcW w:w="360" w:type="dxa"/>
            <w:vAlign w:val="center"/>
          </w:tcPr>
          <w:p w14:paraId="135E1669"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E</w:t>
            </w:r>
          </w:p>
        </w:tc>
        <w:tc>
          <w:tcPr>
            <w:tcW w:w="360" w:type="dxa"/>
            <w:vAlign w:val="center"/>
          </w:tcPr>
          <w:p w14:paraId="1B8E6CF3"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F</w:t>
            </w:r>
          </w:p>
        </w:tc>
        <w:tc>
          <w:tcPr>
            <w:tcW w:w="360" w:type="dxa"/>
            <w:vAlign w:val="center"/>
          </w:tcPr>
          <w:p w14:paraId="41F65F99"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G</w:t>
            </w:r>
          </w:p>
        </w:tc>
        <w:tc>
          <w:tcPr>
            <w:tcW w:w="354" w:type="dxa"/>
            <w:shd w:val="clear" w:color="auto" w:fill="auto"/>
            <w:vAlign w:val="center"/>
          </w:tcPr>
          <w:p w14:paraId="23BE48B3"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H</w:t>
            </w:r>
          </w:p>
        </w:tc>
        <w:tc>
          <w:tcPr>
            <w:tcW w:w="540" w:type="dxa"/>
            <w:shd w:val="clear" w:color="auto" w:fill="auto"/>
            <w:vAlign w:val="center"/>
          </w:tcPr>
          <w:p w14:paraId="55F7C5E1"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I</w:t>
            </w:r>
          </w:p>
        </w:tc>
        <w:tc>
          <w:tcPr>
            <w:tcW w:w="360" w:type="dxa"/>
            <w:vAlign w:val="center"/>
          </w:tcPr>
          <w:p w14:paraId="1D6F3430"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J</w:t>
            </w:r>
          </w:p>
        </w:tc>
        <w:tc>
          <w:tcPr>
            <w:tcW w:w="540" w:type="dxa"/>
            <w:shd w:val="clear" w:color="auto" w:fill="auto"/>
            <w:vAlign w:val="center"/>
          </w:tcPr>
          <w:p w14:paraId="4E31DB0C"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K</w:t>
            </w:r>
          </w:p>
        </w:tc>
        <w:tc>
          <w:tcPr>
            <w:tcW w:w="1080" w:type="dxa"/>
            <w:shd w:val="clear" w:color="auto" w:fill="auto"/>
            <w:vAlign w:val="center"/>
          </w:tcPr>
          <w:p w14:paraId="69AD2B61"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L</w:t>
            </w:r>
          </w:p>
        </w:tc>
        <w:tc>
          <w:tcPr>
            <w:tcW w:w="907" w:type="dxa"/>
            <w:vAlign w:val="center"/>
          </w:tcPr>
          <w:p w14:paraId="33662824"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M</w:t>
            </w:r>
          </w:p>
        </w:tc>
        <w:tc>
          <w:tcPr>
            <w:tcW w:w="353" w:type="dxa"/>
            <w:vAlign w:val="center"/>
          </w:tcPr>
          <w:p w14:paraId="711EC93D"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N</w:t>
            </w:r>
          </w:p>
        </w:tc>
        <w:tc>
          <w:tcPr>
            <w:tcW w:w="540" w:type="dxa"/>
            <w:vAlign w:val="center"/>
          </w:tcPr>
          <w:p w14:paraId="451B1309"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O</w:t>
            </w:r>
          </w:p>
        </w:tc>
        <w:tc>
          <w:tcPr>
            <w:tcW w:w="776" w:type="dxa"/>
            <w:vAlign w:val="center"/>
          </w:tcPr>
          <w:p w14:paraId="3AB60D12"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P</w:t>
            </w:r>
          </w:p>
        </w:tc>
        <w:tc>
          <w:tcPr>
            <w:tcW w:w="484" w:type="dxa"/>
            <w:vAlign w:val="center"/>
          </w:tcPr>
          <w:p w14:paraId="75204C58"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Q</w:t>
            </w:r>
          </w:p>
        </w:tc>
        <w:tc>
          <w:tcPr>
            <w:tcW w:w="540" w:type="dxa"/>
            <w:vAlign w:val="center"/>
          </w:tcPr>
          <w:p w14:paraId="731DBFE1"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R</w:t>
            </w:r>
          </w:p>
        </w:tc>
        <w:tc>
          <w:tcPr>
            <w:tcW w:w="720" w:type="dxa"/>
            <w:vAlign w:val="center"/>
          </w:tcPr>
          <w:p w14:paraId="57571AF1"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S</w:t>
            </w:r>
          </w:p>
        </w:tc>
        <w:tc>
          <w:tcPr>
            <w:tcW w:w="720" w:type="dxa"/>
            <w:shd w:val="clear" w:color="auto" w:fill="auto"/>
            <w:vAlign w:val="center"/>
          </w:tcPr>
          <w:p w14:paraId="43B1614C" w14:textId="77777777" w:rsidR="00D826B7" w:rsidRPr="00C44392" w:rsidRDefault="00D826B7" w:rsidP="00C44392">
            <w:pPr>
              <w:jc w:val="center"/>
              <w:rPr>
                <w:rFonts w:ascii="Arial" w:hAnsi="Arial" w:cs="Arial"/>
                <w:b/>
                <w:sz w:val="20"/>
                <w:szCs w:val="20"/>
              </w:rPr>
            </w:pPr>
            <w:r w:rsidRPr="00C44392">
              <w:rPr>
                <w:rFonts w:ascii="Arial" w:hAnsi="Arial" w:cs="Arial"/>
                <w:b/>
                <w:sz w:val="20"/>
                <w:szCs w:val="20"/>
              </w:rPr>
              <w:t>T</w:t>
            </w:r>
          </w:p>
        </w:tc>
      </w:tr>
      <w:tr w:rsidR="00D826B7" w:rsidRPr="00C44392" w14:paraId="28C3CAC4" w14:textId="77777777" w:rsidTr="00F66753">
        <w:tc>
          <w:tcPr>
            <w:tcW w:w="3960" w:type="dxa"/>
          </w:tcPr>
          <w:p w14:paraId="06D67434"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1 : Désamiantage</w:t>
            </w:r>
          </w:p>
        </w:tc>
        <w:tc>
          <w:tcPr>
            <w:tcW w:w="540" w:type="dxa"/>
          </w:tcPr>
          <w:p w14:paraId="6C3494A7" w14:textId="77777777" w:rsidR="00D826B7" w:rsidRPr="00C44392" w:rsidRDefault="00D826B7" w:rsidP="00C44392">
            <w:pPr>
              <w:jc w:val="both"/>
              <w:rPr>
                <w:rFonts w:ascii="Arial" w:hAnsi="Arial" w:cs="Arial"/>
                <w:b/>
                <w:sz w:val="20"/>
                <w:szCs w:val="20"/>
              </w:rPr>
            </w:pPr>
          </w:p>
        </w:tc>
        <w:tc>
          <w:tcPr>
            <w:tcW w:w="540" w:type="dxa"/>
          </w:tcPr>
          <w:p w14:paraId="3837B97D" w14:textId="77777777" w:rsidR="00D826B7" w:rsidRPr="00C44392" w:rsidRDefault="00D826B7" w:rsidP="00C44392">
            <w:pPr>
              <w:jc w:val="both"/>
              <w:rPr>
                <w:rFonts w:ascii="Arial" w:hAnsi="Arial" w:cs="Arial"/>
                <w:b/>
                <w:sz w:val="20"/>
                <w:szCs w:val="20"/>
              </w:rPr>
            </w:pPr>
          </w:p>
        </w:tc>
        <w:tc>
          <w:tcPr>
            <w:tcW w:w="360" w:type="dxa"/>
          </w:tcPr>
          <w:p w14:paraId="4CD3BCC3" w14:textId="77777777" w:rsidR="00D826B7" w:rsidRPr="00C44392" w:rsidRDefault="00D826B7" w:rsidP="00C44392">
            <w:pPr>
              <w:jc w:val="both"/>
              <w:rPr>
                <w:rFonts w:ascii="Arial" w:hAnsi="Arial" w:cs="Arial"/>
                <w:b/>
                <w:sz w:val="20"/>
                <w:szCs w:val="20"/>
              </w:rPr>
            </w:pPr>
          </w:p>
        </w:tc>
        <w:tc>
          <w:tcPr>
            <w:tcW w:w="366" w:type="dxa"/>
          </w:tcPr>
          <w:p w14:paraId="71FD6233" w14:textId="77777777" w:rsidR="00D826B7" w:rsidRPr="00C44392" w:rsidRDefault="00D826B7" w:rsidP="00C44392">
            <w:pPr>
              <w:jc w:val="both"/>
              <w:rPr>
                <w:rFonts w:ascii="Arial" w:hAnsi="Arial" w:cs="Arial"/>
                <w:b/>
                <w:sz w:val="20"/>
                <w:szCs w:val="20"/>
              </w:rPr>
            </w:pPr>
          </w:p>
        </w:tc>
        <w:tc>
          <w:tcPr>
            <w:tcW w:w="360" w:type="dxa"/>
          </w:tcPr>
          <w:p w14:paraId="20AD24CF" w14:textId="77777777" w:rsidR="00D826B7" w:rsidRPr="00C44392" w:rsidRDefault="00D826B7" w:rsidP="00C44392">
            <w:pPr>
              <w:jc w:val="both"/>
              <w:rPr>
                <w:rFonts w:ascii="Arial" w:hAnsi="Arial" w:cs="Arial"/>
                <w:b/>
                <w:sz w:val="20"/>
                <w:szCs w:val="20"/>
              </w:rPr>
            </w:pPr>
          </w:p>
        </w:tc>
        <w:tc>
          <w:tcPr>
            <w:tcW w:w="360" w:type="dxa"/>
          </w:tcPr>
          <w:p w14:paraId="2D69CA6E" w14:textId="77777777" w:rsidR="00D826B7" w:rsidRPr="00C44392" w:rsidRDefault="00D826B7" w:rsidP="00C44392">
            <w:pPr>
              <w:jc w:val="both"/>
              <w:rPr>
                <w:rFonts w:ascii="Arial" w:hAnsi="Arial" w:cs="Arial"/>
                <w:b/>
                <w:sz w:val="20"/>
                <w:szCs w:val="20"/>
              </w:rPr>
            </w:pPr>
          </w:p>
        </w:tc>
        <w:tc>
          <w:tcPr>
            <w:tcW w:w="360" w:type="dxa"/>
          </w:tcPr>
          <w:p w14:paraId="4E879E66"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43D490FC"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4CCAFCE5" w14:textId="77777777" w:rsidR="00D826B7" w:rsidRPr="00C44392" w:rsidRDefault="00D826B7" w:rsidP="00C44392">
            <w:pPr>
              <w:jc w:val="both"/>
              <w:rPr>
                <w:rFonts w:ascii="Arial" w:hAnsi="Arial" w:cs="Arial"/>
                <w:b/>
                <w:sz w:val="20"/>
                <w:szCs w:val="20"/>
              </w:rPr>
            </w:pPr>
          </w:p>
        </w:tc>
        <w:tc>
          <w:tcPr>
            <w:tcW w:w="360" w:type="dxa"/>
          </w:tcPr>
          <w:p w14:paraId="2254C5DE"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2937A5F9"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56E71081" w14:textId="77777777" w:rsidR="00D826B7" w:rsidRPr="00C44392" w:rsidRDefault="00D826B7" w:rsidP="00C44392">
            <w:pPr>
              <w:jc w:val="both"/>
              <w:rPr>
                <w:rFonts w:ascii="Arial" w:hAnsi="Arial" w:cs="Arial"/>
                <w:b/>
                <w:sz w:val="20"/>
                <w:szCs w:val="20"/>
              </w:rPr>
            </w:pPr>
          </w:p>
        </w:tc>
        <w:tc>
          <w:tcPr>
            <w:tcW w:w="907" w:type="dxa"/>
          </w:tcPr>
          <w:p w14:paraId="797116E7" w14:textId="77777777" w:rsidR="00D826B7" w:rsidRPr="00C44392" w:rsidRDefault="00D826B7" w:rsidP="00C44392">
            <w:pPr>
              <w:jc w:val="both"/>
              <w:rPr>
                <w:rFonts w:ascii="Arial" w:hAnsi="Arial" w:cs="Arial"/>
                <w:b/>
                <w:sz w:val="20"/>
                <w:szCs w:val="20"/>
              </w:rPr>
            </w:pPr>
          </w:p>
        </w:tc>
        <w:tc>
          <w:tcPr>
            <w:tcW w:w="353" w:type="dxa"/>
          </w:tcPr>
          <w:p w14:paraId="0288874B" w14:textId="77777777" w:rsidR="00D826B7" w:rsidRPr="00C44392" w:rsidRDefault="00D826B7" w:rsidP="00C44392">
            <w:pPr>
              <w:jc w:val="both"/>
              <w:rPr>
                <w:rFonts w:ascii="Arial" w:hAnsi="Arial" w:cs="Arial"/>
                <w:b/>
                <w:sz w:val="20"/>
                <w:szCs w:val="20"/>
              </w:rPr>
            </w:pPr>
          </w:p>
        </w:tc>
        <w:tc>
          <w:tcPr>
            <w:tcW w:w="540" w:type="dxa"/>
          </w:tcPr>
          <w:p w14:paraId="4ABB06F6" w14:textId="77777777" w:rsidR="00D826B7" w:rsidRPr="00C44392" w:rsidRDefault="00D826B7" w:rsidP="00C44392">
            <w:pPr>
              <w:jc w:val="both"/>
              <w:rPr>
                <w:rFonts w:ascii="Arial" w:hAnsi="Arial" w:cs="Arial"/>
                <w:b/>
                <w:sz w:val="20"/>
                <w:szCs w:val="20"/>
              </w:rPr>
            </w:pPr>
          </w:p>
        </w:tc>
        <w:tc>
          <w:tcPr>
            <w:tcW w:w="776" w:type="dxa"/>
          </w:tcPr>
          <w:p w14:paraId="0406E67C" w14:textId="77777777" w:rsidR="00D826B7" w:rsidRPr="00C44392" w:rsidRDefault="00D826B7" w:rsidP="00C44392">
            <w:pPr>
              <w:jc w:val="both"/>
              <w:rPr>
                <w:rFonts w:ascii="Arial" w:hAnsi="Arial" w:cs="Arial"/>
                <w:b/>
                <w:sz w:val="20"/>
                <w:szCs w:val="20"/>
              </w:rPr>
            </w:pPr>
          </w:p>
        </w:tc>
        <w:tc>
          <w:tcPr>
            <w:tcW w:w="484" w:type="dxa"/>
          </w:tcPr>
          <w:p w14:paraId="17C4E8BC" w14:textId="77777777" w:rsidR="00D826B7" w:rsidRPr="00C44392" w:rsidRDefault="00D826B7" w:rsidP="00C44392">
            <w:pPr>
              <w:jc w:val="both"/>
              <w:rPr>
                <w:rFonts w:ascii="Arial" w:hAnsi="Arial" w:cs="Arial"/>
                <w:b/>
                <w:sz w:val="20"/>
                <w:szCs w:val="20"/>
              </w:rPr>
            </w:pPr>
          </w:p>
        </w:tc>
        <w:tc>
          <w:tcPr>
            <w:tcW w:w="540" w:type="dxa"/>
          </w:tcPr>
          <w:p w14:paraId="782124EC" w14:textId="77777777" w:rsidR="00D826B7" w:rsidRPr="00C44392" w:rsidRDefault="00D826B7" w:rsidP="00C44392">
            <w:pPr>
              <w:jc w:val="both"/>
              <w:rPr>
                <w:rFonts w:ascii="Arial" w:hAnsi="Arial" w:cs="Arial"/>
                <w:b/>
                <w:sz w:val="20"/>
                <w:szCs w:val="20"/>
              </w:rPr>
            </w:pPr>
          </w:p>
        </w:tc>
        <w:tc>
          <w:tcPr>
            <w:tcW w:w="720" w:type="dxa"/>
          </w:tcPr>
          <w:p w14:paraId="2A926D84"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4E803D7D" w14:textId="77777777" w:rsidR="00D826B7" w:rsidRPr="00C44392" w:rsidRDefault="00D826B7" w:rsidP="00C44392">
            <w:pPr>
              <w:jc w:val="both"/>
              <w:rPr>
                <w:rFonts w:ascii="Arial" w:hAnsi="Arial" w:cs="Arial"/>
                <w:b/>
                <w:sz w:val="20"/>
                <w:szCs w:val="20"/>
              </w:rPr>
            </w:pPr>
          </w:p>
        </w:tc>
      </w:tr>
      <w:tr w:rsidR="00D826B7" w:rsidRPr="00C44392" w14:paraId="4DAD564F" w14:textId="77777777" w:rsidTr="00F66753">
        <w:tc>
          <w:tcPr>
            <w:tcW w:w="3960" w:type="dxa"/>
          </w:tcPr>
          <w:p w14:paraId="7A467952"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2 : Démolition</w:t>
            </w:r>
          </w:p>
        </w:tc>
        <w:tc>
          <w:tcPr>
            <w:tcW w:w="540" w:type="dxa"/>
          </w:tcPr>
          <w:p w14:paraId="7CA940DC" w14:textId="77777777" w:rsidR="00D826B7" w:rsidRPr="00C44392" w:rsidRDefault="00D826B7" w:rsidP="00C44392">
            <w:pPr>
              <w:jc w:val="both"/>
              <w:rPr>
                <w:rFonts w:ascii="Arial" w:hAnsi="Arial" w:cs="Arial"/>
                <w:b/>
                <w:sz w:val="20"/>
                <w:szCs w:val="20"/>
              </w:rPr>
            </w:pPr>
          </w:p>
        </w:tc>
        <w:tc>
          <w:tcPr>
            <w:tcW w:w="540" w:type="dxa"/>
          </w:tcPr>
          <w:p w14:paraId="042A44B7" w14:textId="77777777" w:rsidR="00D826B7" w:rsidRPr="00C44392" w:rsidRDefault="00D826B7" w:rsidP="00C44392">
            <w:pPr>
              <w:jc w:val="both"/>
              <w:rPr>
                <w:rFonts w:ascii="Arial" w:hAnsi="Arial" w:cs="Arial"/>
                <w:b/>
                <w:sz w:val="20"/>
                <w:szCs w:val="20"/>
              </w:rPr>
            </w:pPr>
          </w:p>
        </w:tc>
        <w:tc>
          <w:tcPr>
            <w:tcW w:w="360" w:type="dxa"/>
          </w:tcPr>
          <w:p w14:paraId="649ADFA5" w14:textId="77777777" w:rsidR="00D826B7" w:rsidRPr="00C44392" w:rsidRDefault="00D826B7" w:rsidP="00C44392">
            <w:pPr>
              <w:jc w:val="both"/>
              <w:rPr>
                <w:rFonts w:ascii="Arial" w:hAnsi="Arial" w:cs="Arial"/>
                <w:b/>
                <w:sz w:val="20"/>
                <w:szCs w:val="20"/>
              </w:rPr>
            </w:pPr>
          </w:p>
        </w:tc>
        <w:tc>
          <w:tcPr>
            <w:tcW w:w="366" w:type="dxa"/>
          </w:tcPr>
          <w:p w14:paraId="24829B81" w14:textId="77777777" w:rsidR="00D826B7" w:rsidRPr="00C44392" w:rsidRDefault="00D826B7" w:rsidP="00C44392">
            <w:pPr>
              <w:jc w:val="both"/>
              <w:rPr>
                <w:rFonts w:ascii="Arial" w:hAnsi="Arial" w:cs="Arial"/>
                <w:b/>
                <w:sz w:val="20"/>
                <w:szCs w:val="20"/>
              </w:rPr>
            </w:pPr>
          </w:p>
        </w:tc>
        <w:tc>
          <w:tcPr>
            <w:tcW w:w="360" w:type="dxa"/>
          </w:tcPr>
          <w:p w14:paraId="4194602E" w14:textId="77777777" w:rsidR="00D826B7" w:rsidRPr="00C44392" w:rsidRDefault="00D826B7" w:rsidP="00C44392">
            <w:pPr>
              <w:jc w:val="both"/>
              <w:rPr>
                <w:rFonts w:ascii="Arial" w:hAnsi="Arial" w:cs="Arial"/>
                <w:b/>
                <w:sz w:val="20"/>
                <w:szCs w:val="20"/>
              </w:rPr>
            </w:pPr>
          </w:p>
        </w:tc>
        <w:tc>
          <w:tcPr>
            <w:tcW w:w="360" w:type="dxa"/>
          </w:tcPr>
          <w:p w14:paraId="743AA704" w14:textId="77777777" w:rsidR="00D826B7" w:rsidRPr="00C44392" w:rsidRDefault="00D826B7" w:rsidP="00C44392">
            <w:pPr>
              <w:jc w:val="both"/>
              <w:rPr>
                <w:rFonts w:ascii="Arial" w:hAnsi="Arial" w:cs="Arial"/>
                <w:b/>
                <w:sz w:val="20"/>
                <w:szCs w:val="20"/>
              </w:rPr>
            </w:pPr>
          </w:p>
        </w:tc>
        <w:tc>
          <w:tcPr>
            <w:tcW w:w="360" w:type="dxa"/>
          </w:tcPr>
          <w:p w14:paraId="09262A49"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1830E04E"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2619C324" w14:textId="77777777" w:rsidR="00D826B7" w:rsidRPr="00C44392" w:rsidRDefault="00D826B7" w:rsidP="00C44392">
            <w:pPr>
              <w:jc w:val="both"/>
              <w:rPr>
                <w:rFonts w:ascii="Arial" w:hAnsi="Arial" w:cs="Arial"/>
                <w:b/>
                <w:sz w:val="20"/>
                <w:szCs w:val="20"/>
              </w:rPr>
            </w:pPr>
          </w:p>
        </w:tc>
        <w:tc>
          <w:tcPr>
            <w:tcW w:w="360" w:type="dxa"/>
          </w:tcPr>
          <w:p w14:paraId="455FF566"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0D56222C"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3C69BCD7" w14:textId="77777777" w:rsidR="00D826B7" w:rsidRPr="00C44392" w:rsidRDefault="00D826B7" w:rsidP="00C44392">
            <w:pPr>
              <w:jc w:val="both"/>
              <w:rPr>
                <w:rFonts w:ascii="Arial" w:hAnsi="Arial" w:cs="Arial"/>
                <w:b/>
                <w:sz w:val="20"/>
                <w:szCs w:val="20"/>
              </w:rPr>
            </w:pPr>
          </w:p>
        </w:tc>
        <w:tc>
          <w:tcPr>
            <w:tcW w:w="907" w:type="dxa"/>
          </w:tcPr>
          <w:p w14:paraId="3F7E4931" w14:textId="77777777" w:rsidR="00D826B7" w:rsidRPr="00C44392" w:rsidRDefault="00D826B7" w:rsidP="00C44392">
            <w:pPr>
              <w:jc w:val="both"/>
              <w:rPr>
                <w:rFonts w:ascii="Arial" w:hAnsi="Arial" w:cs="Arial"/>
                <w:b/>
                <w:sz w:val="20"/>
                <w:szCs w:val="20"/>
              </w:rPr>
            </w:pPr>
          </w:p>
        </w:tc>
        <w:tc>
          <w:tcPr>
            <w:tcW w:w="353" w:type="dxa"/>
          </w:tcPr>
          <w:p w14:paraId="6ACAA268" w14:textId="77777777" w:rsidR="00D826B7" w:rsidRPr="00C44392" w:rsidRDefault="00D826B7" w:rsidP="00C44392">
            <w:pPr>
              <w:jc w:val="both"/>
              <w:rPr>
                <w:rFonts w:ascii="Arial" w:hAnsi="Arial" w:cs="Arial"/>
                <w:b/>
                <w:sz w:val="20"/>
                <w:szCs w:val="20"/>
              </w:rPr>
            </w:pPr>
          </w:p>
        </w:tc>
        <w:tc>
          <w:tcPr>
            <w:tcW w:w="540" w:type="dxa"/>
          </w:tcPr>
          <w:p w14:paraId="7AC5662A" w14:textId="77777777" w:rsidR="00D826B7" w:rsidRPr="00C44392" w:rsidRDefault="00D826B7" w:rsidP="00C44392">
            <w:pPr>
              <w:jc w:val="both"/>
              <w:rPr>
                <w:rFonts w:ascii="Arial" w:hAnsi="Arial" w:cs="Arial"/>
                <w:b/>
                <w:sz w:val="20"/>
                <w:szCs w:val="20"/>
              </w:rPr>
            </w:pPr>
          </w:p>
        </w:tc>
        <w:tc>
          <w:tcPr>
            <w:tcW w:w="776" w:type="dxa"/>
          </w:tcPr>
          <w:p w14:paraId="01ED592A" w14:textId="77777777" w:rsidR="00D826B7" w:rsidRPr="00C44392" w:rsidRDefault="00D826B7" w:rsidP="00C44392">
            <w:pPr>
              <w:jc w:val="both"/>
              <w:rPr>
                <w:rFonts w:ascii="Arial" w:hAnsi="Arial" w:cs="Arial"/>
                <w:b/>
                <w:sz w:val="20"/>
                <w:szCs w:val="20"/>
              </w:rPr>
            </w:pPr>
          </w:p>
        </w:tc>
        <w:tc>
          <w:tcPr>
            <w:tcW w:w="484" w:type="dxa"/>
          </w:tcPr>
          <w:p w14:paraId="09825623" w14:textId="77777777" w:rsidR="00D826B7" w:rsidRPr="00C44392" w:rsidRDefault="00D826B7" w:rsidP="00C44392">
            <w:pPr>
              <w:jc w:val="both"/>
              <w:rPr>
                <w:rFonts w:ascii="Arial" w:hAnsi="Arial" w:cs="Arial"/>
                <w:b/>
                <w:sz w:val="20"/>
                <w:szCs w:val="20"/>
              </w:rPr>
            </w:pPr>
          </w:p>
        </w:tc>
        <w:tc>
          <w:tcPr>
            <w:tcW w:w="540" w:type="dxa"/>
          </w:tcPr>
          <w:p w14:paraId="682F20D5" w14:textId="77777777" w:rsidR="00D826B7" w:rsidRPr="00C44392" w:rsidRDefault="00D826B7" w:rsidP="00C44392">
            <w:pPr>
              <w:jc w:val="both"/>
              <w:rPr>
                <w:rFonts w:ascii="Arial" w:hAnsi="Arial" w:cs="Arial"/>
                <w:b/>
                <w:sz w:val="20"/>
                <w:szCs w:val="20"/>
              </w:rPr>
            </w:pPr>
          </w:p>
        </w:tc>
        <w:tc>
          <w:tcPr>
            <w:tcW w:w="720" w:type="dxa"/>
          </w:tcPr>
          <w:p w14:paraId="730B6AFA"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1813E10C" w14:textId="77777777" w:rsidR="00D826B7" w:rsidRPr="00C44392" w:rsidRDefault="00D826B7" w:rsidP="00C44392">
            <w:pPr>
              <w:jc w:val="both"/>
              <w:rPr>
                <w:rFonts w:ascii="Arial" w:hAnsi="Arial" w:cs="Arial"/>
                <w:b/>
                <w:sz w:val="20"/>
                <w:szCs w:val="20"/>
              </w:rPr>
            </w:pPr>
          </w:p>
        </w:tc>
      </w:tr>
      <w:tr w:rsidR="00D826B7" w:rsidRPr="00C44392" w14:paraId="7D13DBC0" w14:textId="77777777" w:rsidTr="00F66753">
        <w:tc>
          <w:tcPr>
            <w:tcW w:w="3960" w:type="dxa"/>
          </w:tcPr>
          <w:p w14:paraId="0DD50372"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3 : Terrassement</w:t>
            </w:r>
          </w:p>
        </w:tc>
        <w:tc>
          <w:tcPr>
            <w:tcW w:w="540" w:type="dxa"/>
          </w:tcPr>
          <w:p w14:paraId="3FF1F1B9" w14:textId="77777777" w:rsidR="00D826B7" w:rsidRPr="00C44392" w:rsidRDefault="00D826B7" w:rsidP="00C44392">
            <w:pPr>
              <w:jc w:val="both"/>
              <w:rPr>
                <w:rFonts w:ascii="Arial" w:hAnsi="Arial" w:cs="Arial"/>
                <w:b/>
                <w:sz w:val="20"/>
                <w:szCs w:val="20"/>
              </w:rPr>
            </w:pPr>
          </w:p>
        </w:tc>
        <w:tc>
          <w:tcPr>
            <w:tcW w:w="540" w:type="dxa"/>
          </w:tcPr>
          <w:p w14:paraId="3FD320B9" w14:textId="77777777" w:rsidR="00D826B7" w:rsidRPr="00C44392" w:rsidRDefault="00D826B7" w:rsidP="00C44392">
            <w:pPr>
              <w:jc w:val="both"/>
              <w:rPr>
                <w:rFonts w:ascii="Arial" w:hAnsi="Arial" w:cs="Arial"/>
                <w:b/>
                <w:sz w:val="20"/>
                <w:szCs w:val="20"/>
              </w:rPr>
            </w:pPr>
          </w:p>
        </w:tc>
        <w:tc>
          <w:tcPr>
            <w:tcW w:w="360" w:type="dxa"/>
          </w:tcPr>
          <w:p w14:paraId="219B1CDF" w14:textId="77777777" w:rsidR="00D826B7" w:rsidRPr="00C44392" w:rsidRDefault="00D826B7" w:rsidP="00C44392">
            <w:pPr>
              <w:jc w:val="both"/>
              <w:rPr>
                <w:rFonts w:ascii="Arial" w:hAnsi="Arial" w:cs="Arial"/>
                <w:b/>
                <w:sz w:val="20"/>
                <w:szCs w:val="20"/>
              </w:rPr>
            </w:pPr>
          </w:p>
        </w:tc>
        <w:tc>
          <w:tcPr>
            <w:tcW w:w="366" w:type="dxa"/>
          </w:tcPr>
          <w:p w14:paraId="56AF4B50" w14:textId="77777777" w:rsidR="00D826B7" w:rsidRPr="00C44392" w:rsidRDefault="00D826B7" w:rsidP="00C44392">
            <w:pPr>
              <w:jc w:val="both"/>
              <w:rPr>
                <w:rFonts w:ascii="Arial" w:hAnsi="Arial" w:cs="Arial"/>
                <w:b/>
                <w:sz w:val="20"/>
                <w:szCs w:val="20"/>
              </w:rPr>
            </w:pPr>
          </w:p>
        </w:tc>
        <w:tc>
          <w:tcPr>
            <w:tcW w:w="360" w:type="dxa"/>
          </w:tcPr>
          <w:p w14:paraId="1DE90DA9" w14:textId="77777777" w:rsidR="00D826B7" w:rsidRPr="00C44392" w:rsidRDefault="00D826B7" w:rsidP="00C44392">
            <w:pPr>
              <w:jc w:val="both"/>
              <w:rPr>
                <w:rFonts w:ascii="Arial" w:hAnsi="Arial" w:cs="Arial"/>
                <w:b/>
                <w:sz w:val="20"/>
                <w:szCs w:val="20"/>
              </w:rPr>
            </w:pPr>
          </w:p>
        </w:tc>
        <w:tc>
          <w:tcPr>
            <w:tcW w:w="360" w:type="dxa"/>
          </w:tcPr>
          <w:p w14:paraId="10BDDED2" w14:textId="77777777" w:rsidR="00D826B7" w:rsidRPr="00C44392" w:rsidRDefault="00D826B7" w:rsidP="00C44392">
            <w:pPr>
              <w:jc w:val="both"/>
              <w:rPr>
                <w:rFonts w:ascii="Arial" w:hAnsi="Arial" w:cs="Arial"/>
                <w:b/>
                <w:sz w:val="20"/>
                <w:szCs w:val="20"/>
              </w:rPr>
            </w:pPr>
          </w:p>
        </w:tc>
        <w:tc>
          <w:tcPr>
            <w:tcW w:w="360" w:type="dxa"/>
          </w:tcPr>
          <w:p w14:paraId="5F19CA45"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7B71AACE"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52B296B3" w14:textId="77777777" w:rsidR="00D826B7" w:rsidRPr="00C44392" w:rsidRDefault="00D826B7" w:rsidP="00C44392">
            <w:pPr>
              <w:jc w:val="both"/>
              <w:rPr>
                <w:rFonts w:ascii="Arial" w:hAnsi="Arial" w:cs="Arial"/>
                <w:b/>
                <w:sz w:val="20"/>
                <w:szCs w:val="20"/>
              </w:rPr>
            </w:pPr>
          </w:p>
        </w:tc>
        <w:tc>
          <w:tcPr>
            <w:tcW w:w="360" w:type="dxa"/>
          </w:tcPr>
          <w:p w14:paraId="284C203A"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0B7D2AB0"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5BDB5EB4" w14:textId="77777777" w:rsidR="00D826B7" w:rsidRPr="00C44392" w:rsidRDefault="00D826B7" w:rsidP="00C44392">
            <w:pPr>
              <w:jc w:val="both"/>
              <w:rPr>
                <w:rFonts w:ascii="Arial" w:hAnsi="Arial" w:cs="Arial"/>
                <w:b/>
                <w:sz w:val="20"/>
                <w:szCs w:val="20"/>
              </w:rPr>
            </w:pPr>
          </w:p>
        </w:tc>
        <w:tc>
          <w:tcPr>
            <w:tcW w:w="907" w:type="dxa"/>
          </w:tcPr>
          <w:p w14:paraId="09CD0526" w14:textId="77777777" w:rsidR="00D826B7" w:rsidRPr="00C44392" w:rsidRDefault="00D826B7" w:rsidP="00C44392">
            <w:pPr>
              <w:jc w:val="both"/>
              <w:rPr>
                <w:rFonts w:ascii="Arial" w:hAnsi="Arial" w:cs="Arial"/>
                <w:b/>
                <w:sz w:val="20"/>
                <w:szCs w:val="20"/>
              </w:rPr>
            </w:pPr>
          </w:p>
        </w:tc>
        <w:tc>
          <w:tcPr>
            <w:tcW w:w="353" w:type="dxa"/>
          </w:tcPr>
          <w:p w14:paraId="194B298C" w14:textId="77777777" w:rsidR="00D826B7" w:rsidRPr="00C44392" w:rsidRDefault="00D826B7" w:rsidP="00C44392">
            <w:pPr>
              <w:jc w:val="both"/>
              <w:rPr>
                <w:rFonts w:ascii="Arial" w:hAnsi="Arial" w:cs="Arial"/>
                <w:b/>
                <w:sz w:val="20"/>
                <w:szCs w:val="20"/>
              </w:rPr>
            </w:pPr>
          </w:p>
        </w:tc>
        <w:tc>
          <w:tcPr>
            <w:tcW w:w="540" w:type="dxa"/>
          </w:tcPr>
          <w:p w14:paraId="73858FD0" w14:textId="77777777" w:rsidR="00D826B7" w:rsidRPr="00C44392" w:rsidRDefault="00D826B7" w:rsidP="00C44392">
            <w:pPr>
              <w:jc w:val="both"/>
              <w:rPr>
                <w:rFonts w:ascii="Arial" w:hAnsi="Arial" w:cs="Arial"/>
                <w:b/>
                <w:sz w:val="20"/>
                <w:szCs w:val="20"/>
              </w:rPr>
            </w:pPr>
          </w:p>
        </w:tc>
        <w:tc>
          <w:tcPr>
            <w:tcW w:w="776" w:type="dxa"/>
          </w:tcPr>
          <w:p w14:paraId="65EB01FE" w14:textId="77777777" w:rsidR="00D826B7" w:rsidRPr="00C44392" w:rsidRDefault="00D826B7" w:rsidP="00C44392">
            <w:pPr>
              <w:jc w:val="both"/>
              <w:rPr>
                <w:rFonts w:ascii="Arial" w:hAnsi="Arial" w:cs="Arial"/>
                <w:b/>
                <w:sz w:val="20"/>
                <w:szCs w:val="20"/>
              </w:rPr>
            </w:pPr>
          </w:p>
        </w:tc>
        <w:tc>
          <w:tcPr>
            <w:tcW w:w="484" w:type="dxa"/>
          </w:tcPr>
          <w:p w14:paraId="03B8489D" w14:textId="77777777" w:rsidR="00D826B7" w:rsidRPr="00C44392" w:rsidRDefault="00D826B7" w:rsidP="00C44392">
            <w:pPr>
              <w:jc w:val="both"/>
              <w:rPr>
                <w:rFonts w:ascii="Arial" w:hAnsi="Arial" w:cs="Arial"/>
                <w:b/>
                <w:sz w:val="20"/>
                <w:szCs w:val="20"/>
              </w:rPr>
            </w:pPr>
          </w:p>
        </w:tc>
        <w:tc>
          <w:tcPr>
            <w:tcW w:w="540" w:type="dxa"/>
          </w:tcPr>
          <w:p w14:paraId="4FC6729F" w14:textId="77777777" w:rsidR="00D826B7" w:rsidRPr="00C44392" w:rsidRDefault="00D826B7" w:rsidP="00C44392">
            <w:pPr>
              <w:jc w:val="both"/>
              <w:rPr>
                <w:rFonts w:ascii="Arial" w:hAnsi="Arial" w:cs="Arial"/>
                <w:b/>
                <w:sz w:val="20"/>
                <w:szCs w:val="20"/>
              </w:rPr>
            </w:pPr>
          </w:p>
        </w:tc>
        <w:tc>
          <w:tcPr>
            <w:tcW w:w="720" w:type="dxa"/>
          </w:tcPr>
          <w:p w14:paraId="0B281176"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1B328B39" w14:textId="77777777" w:rsidR="00D826B7" w:rsidRPr="00C44392" w:rsidRDefault="00D826B7" w:rsidP="00C44392">
            <w:pPr>
              <w:jc w:val="both"/>
              <w:rPr>
                <w:rFonts w:ascii="Arial" w:hAnsi="Arial" w:cs="Arial"/>
                <w:b/>
                <w:sz w:val="20"/>
                <w:szCs w:val="20"/>
              </w:rPr>
            </w:pPr>
          </w:p>
        </w:tc>
      </w:tr>
      <w:tr w:rsidR="00D826B7" w:rsidRPr="00C44392" w14:paraId="5E45A16E" w14:textId="77777777" w:rsidTr="00F66753">
        <w:tc>
          <w:tcPr>
            <w:tcW w:w="3960" w:type="dxa"/>
          </w:tcPr>
          <w:p w14:paraId="7DE250FA"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4 : Défrichage espaces verts</w:t>
            </w:r>
          </w:p>
        </w:tc>
        <w:tc>
          <w:tcPr>
            <w:tcW w:w="540" w:type="dxa"/>
          </w:tcPr>
          <w:p w14:paraId="6E498D50" w14:textId="77777777" w:rsidR="00D826B7" w:rsidRPr="00C44392" w:rsidRDefault="00D826B7" w:rsidP="00C44392">
            <w:pPr>
              <w:jc w:val="both"/>
              <w:rPr>
                <w:rFonts w:ascii="Arial" w:hAnsi="Arial" w:cs="Arial"/>
                <w:b/>
                <w:sz w:val="20"/>
                <w:szCs w:val="20"/>
              </w:rPr>
            </w:pPr>
          </w:p>
        </w:tc>
        <w:tc>
          <w:tcPr>
            <w:tcW w:w="540" w:type="dxa"/>
          </w:tcPr>
          <w:p w14:paraId="16BF3811" w14:textId="77777777" w:rsidR="00D826B7" w:rsidRPr="00C44392" w:rsidRDefault="00D826B7" w:rsidP="00C44392">
            <w:pPr>
              <w:jc w:val="both"/>
              <w:rPr>
                <w:rFonts w:ascii="Arial" w:hAnsi="Arial" w:cs="Arial"/>
                <w:b/>
                <w:sz w:val="20"/>
                <w:szCs w:val="20"/>
              </w:rPr>
            </w:pPr>
          </w:p>
        </w:tc>
        <w:tc>
          <w:tcPr>
            <w:tcW w:w="360" w:type="dxa"/>
          </w:tcPr>
          <w:p w14:paraId="40D69D59" w14:textId="77777777" w:rsidR="00D826B7" w:rsidRPr="00C44392" w:rsidRDefault="00D826B7" w:rsidP="00C44392">
            <w:pPr>
              <w:jc w:val="both"/>
              <w:rPr>
                <w:rFonts w:ascii="Arial" w:hAnsi="Arial" w:cs="Arial"/>
                <w:b/>
                <w:sz w:val="20"/>
                <w:szCs w:val="20"/>
              </w:rPr>
            </w:pPr>
          </w:p>
        </w:tc>
        <w:tc>
          <w:tcPr>
            <w:tcW w:w="366" w:type="dxa"/>
          </w:tcPr>
          <w:p w14:paraId="045F2984" w14:textId="77777777" w:rsidR="00D826B7" w:rsidRPr="00C44392" w:rsidRDefault="00D826B7" w:rsidP="00C44392">
            <w:pPr>
              <w:jc w:val="both"/>
              <w:rPr>
                <w:rFonts w:ascii="Arial" w:hAnsi="Arial" w:cs="Arial"/>
                <w:b/>
                <w:sz w:val="20"/>
                <w:szCs w:val="20"/>
              </w:rPr>
            </w:pPr>
          </w:p>
        </w:tc>
        <w:tc>
          <w:tcPr>
            <w:tcW w:w="360" w:type="dxa"/>
          </w:tcPr>
          <w:p w14:paraId="51C859AF" w14:textId="77777777" w:rsidR="00D826B7" w:rsidRPr="00C44392" w:rsidRDefault="00D826B7" w:rsidP="00C44392">
            <w:pPr>
              <w:jc w:val="both"/>
              <w:rPr>
                <w:rFonts w:ascii="Arial" w:hAnsi="Arial" w:cs="Arial"/>
                <w:b/>
                <w:sz w:val="20"/>
                <w:szCs w:val="20"/>
              </w:rPr>
            </w:pPr>
          </w:p>
        </w:tc>
        <w:tc>
          <w:tcPr>
            <w:tcW w:w="360" w:type="dxa"/>
          </w:tcPr>
          <w:p w14:paraId="0E257947" w14:textId="77777777" w:rsidR="00D826B7" w:rsidRPr="00C44392" w:rsidRDefault="00D826B7" w:rsidP="00C44392">
            <w:pPr>
              <w:jc w:val="both"/>
              <w:rPr>
                <w:rFonts w:ascii="Arial" w:hAnsi="Arial" w:cs="Arial"/>
                <w:b/>
                <w:sz w:val="20"/>
                <w:szCs w:val="20"/>
              </w:rPr>
            </w:pPr>
          </w:p>
        </w:tc>
        <w:tc>
          <w:tcPr>
            <w:tcW w:w="360" w:type="dxa"/>
          </w:tcPr>
          <w:p w14:paraId="4EAA3F15"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7442DB7F"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43EB934B" w14:textId="77777777" w:rsidR="00D826B7" w:rsidRPr="00C44392" w:rsidRDefault="00D826B7" w:rsidP="00C44392">
            <w:pPr>
              <w:jc w:val="both"/>
              <w:rPr>
                <w:rFonts w:ascii="Arial" w:hAnsi="Arial" w:cs="Arial"/>
                <w:b/>
                <w:sz w:val="20"/>
                <w:szCs w:val="20"/>
              </w:rPr>
            </w:pPr>
          </w:p>
        </w:tc>
        <w:tc>
          <w:tcPr>
            <w:tcW w:w="360" w:type="dxa"/>
          </w:tcPr>
          <w:p w14:paraId="3F7E7D56"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729B24F4"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44E5A73E" w14:textId="77777777" w:rsidR="00D826B7" w:rsidRPr="00C44392" w:rsidRDefault="00D826B7" w:rsidP="00C44392">
            <w:pPr>
              <w:jc w:val="both"/>
              <w:rPr>
                <w:rFonts w:ascii="Arial" w:hAnsi="Arial" w:cs="Arial"/>
                <w:b/>
                <w:sz w:val="20"/>
                <w:szCs w:val="20"/>
              </w:rPr>
            </w:pPr>
          </w:p>
        </w:tc>
        <w:tc>
          <w:tcPr>
            <w:tcW w:w="907" w:type="dxa"/>
          </w:tcPr>
          <w:p w14:paraId="394DC014" w14:textId="77777777" w:rsidR="00D826B7" w:rsidRPr="00C44392" w:rsidRDefault="00D826B7" w:rsidP="00C44392">
            <w:pPr>
              <w:jc w:val="both"/>
              <w:rPr>
                <w:rFonts w:ascii="Arial" w:hAnsi="Arial" w:cs="Arial"/>
                <w:b/>
                <w:sz w:val="20"/>
                <w:szCs w:val="20"/>
              </w:rPr>
            </w:pPr>
          </w:p>
        </w:tc>
        <w:tc>
          <w:tcPr>
            <w:tcW w:w="353" w:type="dxa"/>
          </w:tcPr>
          <w:p w14:paraId="76CE8ED6" w14:textId="77777777" w:rsidR="00D826B7" w:rsidRPr="00C44392" w:rsidRDefault="00D826B7" w:rsidP="00C44392">
            <w:pPr>
              <w:jc w:val="both"/>
              <w:rPr>
                <w:rFonts w:ascii="Arial" w:hAnsi="Arial" w:cs="Arial"/>
                <w:b/>
                <w:sz w:val="20"/>
                <w:szCs w:val="20"/>
              </w:rPr>
            </w:pPr>
          </w:p>
        </w:tc>
        <w:tc>
          <w:tcPr>
            <w:tcW w:w="540" w:type="dxa"/>
          </w:tcPr>
          <w:p w14:paraId="6D4AA432" w14:textId="77777777" w:rsidR="00D826B7" w:rsidRPr="00C44392" w:rsidRDefault="00D826B7" w:rsidP="00C44392">
            <w:pPr>
              <w:jc w:val="both"/>
              <w:rPr>
                <w:rFonts w:ascii="Arial" w:hAnsi="Arial" w:cs="Arial"/>
                <w:b/>
                <w:sz w:val="20"/>
                <w:szCs w:val="20"/>
              </w:rPr>
            </w:pPr>
          </w:p>
        </w:tc>
        <w:tc>
          <w:tcPr>
            <w:tcW w:w="776" w:type="dxa"/>
          </w:tcPr>
          <w:p w14:paraId="638A0720" w14:textId="77777777" w:rsidR="00D826B7" w:rsidRPr="00C44392" w:rsidRDefault="00D826B7" w:rsidP="00C44392">
            <w:pPr>
              <w:jc w:val="both"/>
              <w:rPr>
                <w:rFonts w:ascii="Arial" w:hAnsi="Arial" w:cs="Arial"/>
                <w:b/>
                <w:sz w:val="20"/>
                <w:szCs w:val="20"/>
              </w:rPr>
            </w:pPr>
          </w:p>
        </w:tc>
        <w:tc>
          <w:tcPr>
            <w:tcW w:w="484" w:type="dxa"/>
          </w:tcPr>
          <w:p w14:paraId="4140454B" w14:textId="77777777" w:rsidR="00D826B7" w:rsidRPr="00C44392" w:rsidRDefault="00D826B7" w:rsidP="00C44392">
            <w:pPr>
              <w:jc w:val="both"/>
              <w:rPr>
                <w:rFonts w:ascii="Arial" w:hAnsi="Arial" w:cs="Arial"/>
                <w:b/>
                <w:sz w:val="20"/>
                <w:szCs w:val="20"/>
              </w:rPr>
            </w:pPr>
          </w:p>
        </w:tc>
        <w:tc>
          <w:tcPr>
            <w:tcW w:w="540" w:type="dxa"/>
          </w:tcPr>
          <w:p w14:paraId="59AF32F3" w14:textId="77777777" w:rsidR="00D826B7" w:rsidRPr="00C44392" w:rsidRDefault="00D826B7" w:rsidP="00C44392">
            <w:pPr>
              <w:jc w:val="both"/>
              <w:rPr>
                <w:rFonts w:ascii="Arial" w:hAnsi="Arial" w:cs="Arial"/>
                <w:b/>
                <w:sz w:val="20"/>
                <w:szCs w:val="20"/>
              </w:rPr>
            </w:pPr>
          </w:p>
        </w:tc>
        <w:tc>
          <w:tcPr>
            <w:tcW w:w="720" w:type="dxa"/>
          </w:tcPr>
          <w:p w14:paraId="314272EA"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5D3F3E4B" w14:textId="77777777" w:rsidR="00D826B7" w:rsidRPr="00C44392" w:rsidRDefault="00D826B7" w:rsidP="00C44392">
            <w:pPr>
              <w:jc w:val="both"/>
              <w:rPr>
                <w:rFonts w:ascii="Arial" w:hAnsi="Arial" w:cs="Arial"/>
                <w:b/>
                <w:sz w:val="20"/>
                <w:szCs w:val="20"/>
              </w:rPr>
            </w:pPr>
          </w:p>
        </w:tc>
      </w:tr>
      <w:tr w:rsidR="00D826B7" w:rsidRPr="00C44392" w14:paraId="61EFF50B" w14:textId="77777777" w:rsidTr="00F66753">
        <w:tc>
          <w:tcPr>
            <w:tcW w:w="3960" w:type="dxa"/>
          </w:tcPr>
          <w:p w14:paraId="304EDF2A"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5 : Voiries - Enrobés</w:t>
            </w:r>
          </w:p>
        </w:tc>
        <w:tc>
          <w:tcPr>
            <w:tcW w:w="540" w:type="dxa"/>
          </w:tcPr>
          <w:p w14:paraId="5CD41ECE" w14:textId="77777777" w:rsidR="00D826B7" w:rsidRPr="00C44392" w:rsidRDefault="00D826B7" w:rsidP="00C44392">
            <w:pPr>
              <w:jc w:val="both"/>
              <w:rPr>
                <w:rFonts w:ascii="Arial" w:hAnsi="Arial" w:cs="Arial"/>
                <w:b/>
                <w:sz w:val="20"/>
                <w:szCs w:val="20"/>
              </w:rPr>
            </w:pPr>
          </w:p>
        </w:tc>
        <w:tc>
          <w:tcPr>
            <w:tcW w:w="540" w:type="dxa"/>
          </w:tcPr>
          <w:p w14:paraId="50AEA8CA" w14:textId="77777777" w:rsidR="00D826B7" w:rsidRPr="00C44392" w:rsidRDefault="00D826B7" w:rsidP="00C44392">
            <w:pPr>
              <w:jc w:val="both"/>
              <w:rPr>
                <w:rFonts w:ascii="Arial" w:hAnsi="Arial" w:cs="Arial"/>
                <w:b/>
                <w:sz w:val="20"/>
                <w:szCs w:val="20"/>
              </w:rPr>
            </w:pPr>
          </w:p>
        </w:tc>
        <w:tc>
          <w:tcPr>
            <w:tcW w:w="360" w:type="dxa"/>
          </w:tcPr>
          <w:p w14:paraId="578E330F" w14:textId="77777777" w:rsidR="00D826B7" w:rsidRPr="00C44392" w:rsidRDefault="00D826B7" w:rsidP="00C44392">
            <w:pPr>
              <w:jc w:val="both"/>
              <w:rPr>
                <w:rFonts w:ascii="Arial" w:hAnsi="Arial" w:cs="Arial"/>
                <w:b/>
                <w:sz w:val="20"/>
                <w:szCs w:val="20"/>
              </w:rPr>
            </w:pPr>
          </w:p>
        </w:tc>
        <w:tc>
          <w:tcPr>
            <w:tcW w:w="366" w:type="dxa"/>
          </w:tcPr>
          <w:p w14:paraId="0549B2F3" w14:textId="77777777" w:rsidR="00D826B7" w:rsidRPr="00C44392" w:rsidRDefault="00D826B7" w:rsidP="00C44392">
            <w:pPr>
              <w:jc w:val="both"/>
              <w:rPr>
                <w:rFonts w:ascii="Arial" w:hAnsi="Arial" w:cs="Arial"/>
                <w:b/>
                <w:sz w:val="20"/>
                <w:szCs w:val="20"/>
              </w:rPr>
            </w:pPr>
          </w:p>
        </w:tc>
        <w:tc>
          <w:tcPr>
            <w:tcW w:w="360" w:type="dxa"/>
          </w:tcPr>
          <w:p w14:paraId="7762C859" w14:textId="77777777" w:rsidR="00D826B7" w:rsidRPr="00C44392" w:rsidRDefault="00D826B7" w:rsidP="00C44392">
            <w:pPr>
              <w:jc w:val="both"/>
              <w:rPr>
                <w:rFonts w:ascii="Arial" w:hAnsi="Arial" w:cs="Arial"/>
                <w:b/>
                <w:sz w:val="20"/>
                <w:szCs w:val="20"/>
              </w:rPr>
            </w:pPr>
          </w:p>
        </w:tc>
        <w:tc>
          <w:tcPr>
            <w:tcW w:w="360" w:type="dxa"/>
          </w:tcPr>
          <w:p w14:paraId="23AD07C1" w14:textId="77777777" w:rsidR="00D826B7" w:rsidRPr="00C44392" w:rsidRDefault="00D826B7" w:rsidP="00C44392">
            <w:pPr>
              <w:jc w:val="both"/>
              <w:rPr>
                <w:rFonts w:ascii="Arial" w:hAnsi="Arial" w:cs="Arial"/>
                <w:b/>
                <w:sz w:val="20"/>
                <w:szCs w:val="20"/>
              </w:rPr>
            </w:pPr>
          </w:p>
        </w:tc>
        <w:tc>
          <w:tcPr>
            <w:tcW w:w="360" w:type="dxa"/>
          </w:tcPr>
          <w:p w14:paraId="400F2FAF"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21A52BBC"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588B98FF" w14:textId="77777777" w:rsidR="00D826B7" w:rsidRPr="00C44392" w:rsidRDefault="00D826B7" w:rsidP="00C44392">
            <w:pPr>
              <w:jc w:val="both"/>
              <w:rPr>
                <w:rFonts w:ascii="Arial" w:hAnsi="Arial" w:cs="Arial"/>
                <w:b/>
                <w:sz w:val="20"/>
                <w:szCs w:val="20"/>
              </w:rPr>
            </w:pPr>
          </w:p>
        </w:tc>
        <w:tc>
          <w:tcPr>
            <w:tcW w:w="360" w:type="dxa"/>
          </w:tcPr>
          <w:p w14:paraId="7E795656"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0FF20A12"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53790C82" w14:textId="77777777" w:rsidR="00D826B7" w:rsidRPr="00C44392" w:rsidRDefault="00D826B7" w:rsidP="00C44392">
            <w:pPr>
              <w:jc w:val="both"/>
              <w:rPr>
                <w:rFonts w:ascii="Arial" w:hAnsi="Arial" w:cs="Arial"/>
                <w:b/>
                <w:sz w:val="20"/>
                <w:szCs w:val="20"/>
              </w:rPr>
            </w:pPr>
          </w:p>
        </w:tc>
        <w:tc>
          <w:tcPr>
            <w:tcW w:w="907" w:type="dxa"/>
          </w:tcPr>
          <w:p w14:paraId="65E1CB5D" w14:textId="77777777" w:rsidR="00D826B7" w:rsidRPr="00C44392" w:rsidRDefault="00D826B7" w:rsidP="00C44392">
            <w:pPr>
              <w:jc w:val="both"/>
              <w:rPr>
                <w:rFonts w:ascii="Arial" w:hAnsi="Arial" w:cs="Arial"/>
                <w:b/>
                <w:sz w:val="20"/>
                <w:szCs w:val="20"/>
              </w:rPr>
            </w:pPr>
          </w:p>
        </w:tc>
        <w:tc>
          <w:tcPr>
            <w:tcW w:w="353" w:type="dxa"/>
          </w:tcPr>
          <w:p w14:paraId="22439D75" w14:textId="77777777" w:rsidR="00D826B7" w:rsidRPr="00C44392" w:rsidRDefault="00D826B7" w:rsidP="00C44392">
            <w:pPr>
              <w:jc w:val="both"/>
              <w:rPr>
                <w:rFonts w:ascii="Arial" w:hAnsi="Arial" w:cs="Arial"/>
                <w:b/>
                <w:sz w:val="20"/>
                <w:szCs w:val="20"/>
              </w:rPr>
            </w:pPr>
          </w:p>
        </w:tc>
        <w:tc>
          <w:tcPr>
            <w:tcW w:w="540" w:type="dxa"/>
          </w:tcPr>
          <w:p w14:paraId="16FC4FD9" w14:textId="77777777" w:rsidR="00D826B7" w:rsidRPr="00C44392" w:rsidRDefault="00D826B7" w:rsidP="00C44392">
            <w:pPr>
              <w:jc w:val="both"/>
              <w:rPr>
                <w:rFonts w:ascii="Arial" w:hAnsi="Arial" w:cs="Arial"/>
                <w:b/>
                <w:sz w:val="20"/>
                <w:szCs w:val="20"/>
              </w:rPr>
            </w:pPr>
          </w:p>
        </w:tc>
        <w:tc>
          <w:tcPr>
            <w:tcW w:w="776" w:type="dxa"/>
          </w:tcPr>
          <w:p w14:paraId="688FF01A" w14:textId="77777777" w:rsidR="00D826B7" w:rsidRPr="00C44392" w:rsidRDefault="00D826B7" w:rsidP="00C44392">
            <w:pPr>
              <w:jc w:val="both"/>
              <w:rPr>
                <w:rFonts w:ascii="Arial" w:hAnsi="Arial" w:cs="Arial"/>
                <w:b/>
                <w:sz w:val="20"/>
                <w:szCs w:val="20"/>
              </w:rPr>
            </w:pPr>
          </w:p>
        </w:tc>
        <w:tc>
          <w:tcPr>
            <w:tcW w:w="484" w:type="dxa"/>
          </w:tcPr>
          <w:p w14:paraId="74FAFF17" w14:textId="77777777" w:rsidR="00D826B7" w:rsidRPr="00C44392" w:rsidRDefault="00D826B7" w:rsidP="00C44392">
            <w:pPr>
              <w:jc w:val="both"/>
              <w:rPr>
                <w:rFonts w:ascii="Arial" w:hAnsi="Arial" w:cs="Arial"/>
                <w:b/>
                <w:sz w:val="20"/>
                <w:szCs w:val="20"/>
              </w:rPr>
            </w:pPr>
          </w:p>
        </w:tc>
        <w:tc>
          <w:tcPr>
            <w:tcW w:w="540" w:type="dxa"/>
          </w:tcPr>
          <w:p w14:paraId="5C1919E7" w14:textId="77777777" w:rsidR="00D826B7" w:rsidRPr="00C44392" w:rsidRDefault="00D826B7" w:rsidP="00C44392">
            <w:pPr>
              <w:jc w:val="both"/>
              <w:rPr>
                <w:rFonts w:ascii="Arial" w:hAnsi="Arial" w:cs="Arial"/>
                <w:b/>
                <w:sz w:val="20"/>
                <w:szCs w:val="20"/>
              </w:rPr>
            </w:pPr>
          </w:p>
        </w:tc>
        <w:tc>
          <w:tcPr>
            <w:tcW w:w="720" w:type="dxa"/>
          </w:tcPr>
          <w:p w14:paraId="4A039932"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0718EAAF" w14:textId="77777777" w:rsidR="00D826B7" w:rsidRPr="00C44392" w:rsidRDefault="00D826B7" w:rsidP="00C44392">
            <w:pPr>
              <w:jc w:val="both"/>
              <w:rPr>
                <w:rFonts w:ascii="Arial" w:hAnsi="Arial" w:cs="Arial"/>
                <w:b/>
                <w:sz w:val="20"/>
                <w:szCs w:val="20"/>
              </w:rPr>
            </w:pPr>
          </w:p>
        </w:tc>
      </w:tr>
      <w:tr w:rsidR="00D826B7" w:rsidRPr="00C44392" w14:paraId="280DCDE2" w14:textId="77777777" w:rsidTr="00F66753">
        <w:tc>
          <w:tcPr>
            <w:tcW w:w="3960" w:type="dxa"/>
          </w:tcPr>
          <w:p w14:paraId="4D988D0C"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6 : Génie civil - Béton - Maçonnerie</w:t>
            </w:r>
          </w:p>
        </w:tc>
        <w:tc>
          <w:tcPr>
            <w:tcW w:w="540" w:type="dxa"/>
          </w:tcPr>
          <w:p w14:paraId="7067EE55" w14:textId="77777777" w:rsidR="00D826B7" w:rsidRPr="00C44392" w:rsidRDefault="00D826B7" w:rsidP="00C44392">
            <w:pPr>
              <w:jc w:val="both"/>
              <w:rPr>
                <w:rFonts w:ascii="Arial" w:hAnsi="Arial" w:cs="Arial"/>
                <w:b/>
                <w:sz w:val="20"/>
                <w:szCs w:val="20"/>
              </w:rPr>
            </w:pPr>
          </w:p>
        </w:tc>
        <w:tc>
          <w:tcPr>
            <w:tcW w:w="540" w:type="dxa"/>
          </w:tcPr>
          <w:p w14:paraId="5E2F1F13" w14:textId="77777777" w:rsidR="00D826B7" w:rsidRPr="00C44392" w:rsidRDefault="00D826B7" w:rsidP="00C44392">
            <w:pPr>
              <w:jc w:val="both"/>
              <w:rPr>
                <w:rFonts w:ascii="Arial" w:hAnsi="Arial" w:cs="Arial"/>
                <w:b/>
                <w:sz w:val="20"/>
                <w:szCs w:val="20"/>
              </w:rPr>
            </w:pPr>
          </w:p>
        </w:tc>
        <w:tc>
          <w:tcPr>
            <w:tcW w:w="360" w:type="dxa"/>
          </w:tcPr>
          <w:p w14:paraId="50C800D4" w14:textId="77777777" w:rsidR="00D826B7" w:rsidRPr="00C44392" w:rsidRDefault="00D826B7" w:rsidP="00C44392">
            <w:pPr>
              <w:jc w:val="both"/>
              <w:rPr>
                <w:rFonts w:ascii="Arial" w:hAnsi="Arial" w:cs="Arial"/>
                <w:b/>
                <w:sz w:val="20"/>
                <w:szCs w:val="20"/>
              </w:rPr>
            </w:pPr>
          </w:p>
        </w:tc>
        <w:tc>
          <w:tcPr>
            <w:tcW w:w="366" w:type="dxa"/>
          </w:tcPr>
          <w:p w14:paraId="23D4B88F" w14:textId="77777777" w:rsidR="00D826B7" w:rsidRPr="00C44392" w:rsidRDefault="00D826B7" w:rsidP="00C44392">
            <w:pPr>
              <w:jc w:val="both"/>
              <w:rPr>
                <w:rFonts w:ascii="Arial" w:hAnsi="Arial" w:cs="Arial"/>
                <w:b/>
                <w:sz w:val="20"/>
                <w:szCs w:val="20"/>
              </w:rPr>
            </w:pPr>
          </w:p>
        </w:tc>
        <w:tc>
          <w:tcPr>
            <w:tcW w:w="360" w:type="dxa"/>
          </w:tcPr>
          <w:p w14:paraId="32B8FCDF" w14:textId="77777777" w:rsidR="00D826B7" w:rsidRPr="00C44392" w:rsidRDefault="00D826B7" w:rsidP="00C44392">
            <w:pPr>
              <w:jc w:val="both"/>
              <w:rPr>
                <w:rFonts w:ascii="Arial" w:hAnsi="Arial" w:cs="Arial"/>
                <w:b/>
                <w:sz w:val="20"/>
                <w:szCs w:val="20"/>
              </w:rPr>
            </w:pPr>
          </w:p>
        </w:tc>
        <w:tc>
          <w:tcPr>
            <w:tcW w:w="360" w:type="dxa"/>
          </w:tcPr>
          <w:p w14:paraId="7DC9D651" w14:textId="77777777" w:rsidR="00D826B7" w:rsidRPr="00C44392" w:rsidRDefault="00D826B7" w:rsidP="00C44392">
            <w:pPr>
              <w:jc w:val="both"/>
              <w:rPr>
                <w:rFonts w:ascii="Arial" w:hAnsi="Arial" w:cs="Arial"/>
                <w:b/>
                <w:sz w:val="20"/>
                <w:szCs w:val="20"/>
              </w:rPr>
            </w:pPr>
          </w:p>
        </w:tc>
        <w:tc>
          <w:tcPr>
            <w:tcW w:w="360" w:type="dxa"/>
          </w:tcPr>
          <w:p w14:paraId="432FE36D"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1F34AC22"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42BC5E88" w14:textId="77777777" w:rsidR="00D826B7" w:rsidRPr="00C44392" w:rsidRDefault="00D826B7" w:rsidP="00C44392">
            <w:pPr>
              <w:jc w:val="both"/>
              <w:rPr>
                <w:rFonts w:ascii="Arial" w:hAnsi="Arial" w:cs="Arial"/>
                <w:b/>
                <w:sz w:val="20"/>
                <w:szCs w:val="20"/>
              </w:rPr>
            </w:pPr>
          </w:p>
        </w:tc>
        <w:tc>
          <w:tcPr>
            <w:tcW w:w="360" w:type="dxa"/>
          </w:tcPr>
          <w:p w14:paraId="4F835A80"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7D33CB32"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4707302E" w14:textId="77777777" w:rsidR="00D826B7" w:rsidRPr="00C44392" w:rsidRDefault="00D826B7" w:rsidP="00C44392">
            <w:pPr>
              <w:jc w:val="both"/>
              <w:rPr>
                <w:rFonts w:ascii="Arial" w:hAnsi="Arial" w:cs="Arial"/>
                <w:b/>
                <w:sz w:val="20"/>
                <w:szCs w:val="20"/>
              </w:rPr>
            </w:pPr>
          </w:p>
        </w:tc>
        <w:tc>
          <w:tcPr>
            <w:tcW w:w="907" w:type="dxa"/>
          </w:tcPr>
          <w:p w14:paraId="79D027A7" w14:textId="77777777" w:rsidR="00D826B7" w:rsidRPr="00C44392" w:rsidRDefault="00D826B7" w:rsidP="00C44392">
            <w:pPr>
              <w:jc w:val="both"/>
              <w:rPr>
                <w:rFonts w:ascii="Arial" w:hAnsi="Arial" w:cs="Arial"/>
                <w:b/>
                <w:sz w:val="20"/>
                <w:szCs w:val="20"/>
              </w:rPr>
            </w:pPr>
          </w:p>
        </w:tc>
        <w:tc>
          <w:tcPr>
            <w:tcW w:w="353" w:type="dxa"/>
          </w:tcPr>
          <w:p w14:paraId="418E34CB" w14:textId="77777777" w:rsidR="00D826B7" w:rsidRPr="00C44392" w:rsidRDefault="00D826B7" w:rsidP="00C44392">
            <w:pPr>
              <w:jc w:val="both"/>
              <w:rPr>
                <w:rFonts w:ascii="Arial" w:hAnsi="Arial" w:cs="Arial"/>
                <w:b/>
                <w:sz w:val="20"/>
                <w:szCs w:val="20"/>
              </w:rPr>
            </w:pPr>
          </w:p>
        </w:tc>
        <w:tc>
          <w:tcPr>
            <w:tcW w:w="540" w:type="dxa"/>
          </w:tcPr>
          <w:p w14:paraId="078C24CB" w14:textId="77777777" w:rsidR="00D826B7" w:rsidRPr="00C44392" w:rsidRDefault="00D826B7" w:rsidP="00C44392">
            <w:pPr>
              <w:jc w:val="both"/>
              <w:rPr>
                <w:rFonts w:ascii="Arial" w:hAnsi="Arial" w:cs="Arial"/>
                <w:b/>
                <w:sz w:val="20"/>
                <w:szCs w:val="20"/>
              </w:rPr>
            </w:pPr>
          </w:p>
        </w:tc>
        <w:tc>
          <w:tcPr>
            <w:tcW w:w="776" w:type="dxa"/>
          </w:tcPr>
          <w:p w14:paraId="266C3971" w14:textId="77777777" w:rsidR="00D826B7" w:rsidRPr="00C44392" w:rsidRDefault="00D826B7" w:rsidP="00C44392">
            <w:pPr>
              <w:jc w:val="both"/>
              <w:rPr>
                <w:rFonts w:ascii="Arial" w:hAnsi="Arial" w:cs="Arial"/>
                <w:b/>
                <w:sz w:val="20"/>
                <w:szCs w:val="20"/>
              </w:rPr>
            </w:pPr>
          </w:p>
        </w:tc>
        <w:tc>
          <w:tcPr>
            <w:tcW w:w="484" w:type="dxa"/>
          </w:tcPr>
          <w:p w14:paraId="20E478A6" w14:textId="77777777" w:rsidR="00D826B7" w:rsidRPr="00C44392" w:rsidRDefault="00D826B7" w:rsidP="00C44392">
            <w:pPr>
              <w:jc w:val="both"/>
              <w:rPr>
                <w:rFonts w:ascii="Arial" w:hAnsi="Arial" w:cs="Arial"/>
                <w:b/>
                <w:sz w:val="20"/>
                <w:szCs w:val="20"/>
              </w:rPr>
            </w:pPr>
          </w:p>
        </w:tc>
        <w:tc>
          <w:tcPr>
            <w:tcW w:w="540" w:type="dxa"/>
          </w:tcPr>
          <w:p w14:paraId="77F52E8D" w14:textId="77777777" w:rsidR="00D826B7" w:rsidRPr="00C44392" w:rsidRDefault="00D826B7" w:rsidP="00C44392">
            <w:pPr>
              <w:jc w:val="both"/>
              <w:rPr>
                <w:rFonts w:ascii="Arial" w:hAnsi="Arial" w:cs="Arial"/>
                <w:b/>
                <w:sz w:val="20"/>
                <w:szCs w:val="20"/>
              </w:rPr>
            </w:pPr>
          </w:p>
        </w:tc>
        <w:tc>
          <w:tcPr>
            <w:tcW w:w="720" w:type="dxa"/>
          </w:tcPr>
          <w:p w14:paraId="1407C48C"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090BE2F0" w14:textId="77777777" w:rsidR="00D826B7" w:rsidRPr="00C44392" w:rsidRDefault="00D826B7" w:rsidP="00C44392">
            <w:pPr>
              <w:jc w:val="both"/>
              <w:rPr>
                <w:rFonts w:ascii="Arial" w:hAnsi="Arial" w:cs="Arial"/>
                <w:b/>
                <w:sz w:val="20"/>
                <w:szCs w:val="20"/>
              </w:rPr>
            </w:pPr>
          </w:p>
        </w:tc>
      </w:tr>
      <w:tr w:rsidR="00D826B7" w:rsidRPr="00C44392" w14:paraId="61D3BBA4" w14:textId="77777777" w:rsidTr="00F66753">
        <w:tc>
          <w:tcPr>
            <w:tcW w:w="3960" w:type="dxa"/>
          </w:tcPr>
          <w:p w14:paraId="34A00F86"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7 : Ossatures métalliques</w:t>
            </w:r>
          </w:p>
        </w:tc>
        <w:tc>
          <w:tcPr>
            <w:tcW w:w="540" w:type="dxa"/>
          </w:tcPr>
          <w:p w14:paraId="7B8058E6" w14:textId="77777777" w:rsidR="00D826B7" w:rsidRPr="00C44392" w:rsidRDefault="00D826B7" w:rsidP="00C44392">
            <w:pPr>
              <w:jc w:val="both"/>
              <w:rPr>
                <w:rFonts w:ascii="Arial" w:hAnsi="Arial" w:cs="Arial"/>
                <w:b/>
                <w:sz w:val="20"/>
                <w:szCs w:val="20"/>
              </w:rPr>
            </w:pPr>
          </w:p>
        </w:tc>
        <w:tc>
          <w:tcPr>
            <w:tcW w:w="540" w:type="dxa"/>
          </w:tcPr>
          <w:p w14:paraId="05DF6BDD" w14:textId="77777777" w:rsidR="00D826B7" w:rsidRPr="00C44392" w:rsidRDefault="00D826B7" w:rsidP="00C44392">
            <w:pPr>
              <w:jc w:val="both"/>
              <w:rPr>
                <w:rFonts w:ascii="Arial" w:hAnsi="Arial" w:cs="Arial"/>
                <w:b/>
                <w:sz w:val="20"/>
                <w:szCs w:val="20"/>
              </w:rPr>
            </w:pPr>
          </w:p>
        </w:tc>
        <w:tc>
          <w:tcPr>
            <w:tcW w:w="360" w:type="dxa"/>
          </w:tcPr>
          <w:p w14:paraId="6739BDF2" w14:textId="77777777" w:rsidR="00D826B7" w:rsidRPr="00C44392" w:rsidRDefault="00D826B7" w:rsidP="00C44392">
            <w:pPr>
              <w:jc w:val="both"/>
              <w:rPr>
                <w:rFonts w:ascii="Arial" w:hAnsi="Arial" w:cs="Arial"/>
                <w:b/>
                <w:sz w:val="20"/>
                <w:szCs w:val="20"/>
              </w:rPr>
            </w:pPr>
          </w:p>
        </w:tc>
        <w:tc>
          <w:tcPr>
            <w:tcW w:w="366" w:type="dxa"/>
          </w:tcPr>
          <w:p w14:paraId="2D38E3C0" w14:textId="77777777" w:rsidR="00D826B7" w:rsidRPr="00C44392" w:rsidRDefault="00D826B7" w:rsidP="00C44392">
            <w:pPr>
              <w:jc w:val="both"/>
              <w:rPr>
                <w:rFonts w:ascii="Arial" w:hAnsi="Arial" w:cs="Arial"/>
                <w:b/>
                <w:sz w:val="20"/>
                <w:szCs w:val="20"/>
              </w:rPr>
            </w:pPr>
          </w:p>
        </w:tc>
        <w:tc>
          <w:tcPr>
            <w:tcW w:w="360" w:type="dxa"/>
          </w:tcPr>
          <w:p w14:paraId="7A8619BC" w14:textId="77777777" w:rsidR="00D826B7" w:rsidRPr="00C44392" w:rsidRDefault="00D826B7" w:rsidP="00C44392">
            <w:pPr>
              <w:jc w:val="both"/>
              <w:rPr>
                <w:rFonts w:ascii="Arial" w:hAnsi="Arial" w:cs="Arial"/>
                <w:b/>
                <w:sz w:val="20"/>
                <w:szCs w:val="20"/>
              </w:rPr>
            </w:pPr>
          </w:p>
        </w:tc>
        <w:tc>
          <w:tcPr>
            <w:tcW w:w="360" w:type="dxa"/>
          </w:tcPr>
          <w:p w14:paraId="05962B19" w14:textId="77777777" w:rsidR="00D826B7" w:rsidRPr="00C44392" w:rsidRDefault="00D826B7" w:rsidP="00C44392">
            <w:pPr>
              <w:jc w:val="both"/>
              <w:rPr>
                <w:rFonts w:ascii="Arial" w:hAnsi="Arial" w:cs="Arial"/>
                <w:b/>
                <w:sz w:val="20"/>
                <w:szCs w:val="20"/>
              </w:rPr>
            </w:pPr>
          </w:p>
        </w:tc>
        <w:tc>
          <w:tcPr>
            <w:tcW w:w="360" w:type="dxa"/>
          </w:tcPr>
          <w:p w14:paraId="6D0023D6"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396BCD11"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77A6D69F" w14:textId="77777777" w:rsidR="00D826B7" w:rsidRPr="00C44392" w:rsidRDefault="00D826B7" w:rsidP="00C44392">
            <w:pPr>
              <w:jc w:val="both"/>
              <w:rPr>
                <w:rFonts w:ascii="Arial" w:hAnsi="Arial" w:cs="Arial"/>
                <w:b/>
                <w:sz w:val="20"/>
                <w:szCs w:val="20"/>
              </w:rPr>
            </w:pPr>
          </w:p>
        </w:tc>
        <w:tc>
          <w:tcPr>
            <w:tcW w:w="360" w:type="dxa"/>
          </w:tcPr>
          <w:p w14:paraId="56847C9C"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33AD4769"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19995FB6" w14:textId="77777777" w:rsidR="00D826B7" w:rsidRPr="00C44392" w:rsidRDefault="00D826B7" w:rsidP="00C44392">
            <w:pPr>
              <w:jc w:val="both"/>
              <w:rPr>
                <w:rFonts w:ascii="Arial" w:hAnsi="Arial" w:cs="Arial"/>
                <w:b/>
                <w:sz w:val="20"/>
                <w:szCs w:val="20"/>
              </w:rPr>
            </w:pPr>
          </w:p>
        </w:tc>
        <w:tc>
          <w:tcPr>
            <w:tcW w:w="907" w:type="dxa"/>
          </w:tcPr>
          <w:p w14:paraId="2BF9976B" w14:textId="77777777" w:rsidR="00D826B7" w:rsidRPr="00C44392" w:rsidRDefault="00D826B7" w:rsidP="00C44392">
            <w:pPr>
              <w:jc w:val="both"/>
              <w:rPr>
                <w:rFonts w:ascii="Arial" w:hAnsi="Arial" w:cs="Arial"/>
                <w:b/>
                <w:sz w:val="20"/>
                <w:szCs w:val="20"/>
              </w:rPr>
            </w:pPr>
          </w:p>
        </w:tc>
        <w:tc>
          <w:tcPr>
            <w:tcW w:w="353" w:type="dxa"/>
          </w:tcPr>
          <w:p w14:paraId="2132B698" w14:textId="77777777" w:rsidR="00D826B7" w:rsidRPr="00C44392" w:rsidRDefault="00D826B7" w:rsidP="00C44392">
            <w:pPr>
              <w:jc w:val="both"/>
              <w:rPr>
                <w:rFonts w:ascii="Arial" w:hAnsi="Arial" w:cs="Arial"/>
                <w:b/>
                <w:sz w:val="20"/>
                <w:szCs w:val="20"/>
              </w:rPr>
            </w:pPr>
          </w:p>
        </w:tc>
        <w:tc>
          <w:tcPr>
            <w:tcW w:w="540" w:type="dxa"/>
          </w:tcPr>
          <w:p w14:paraId="3193AD14" w14:textId="77777777" w:rsidR="00D826B7" w:rsidRPr="00C44392" w:rsidRDefault="00D826B7" w:rsidP="00C44392">
            <w:pPr>
              <w:jc w:val="both"/>
              <w:rPr>
                <w:rFonts w:ascii="Arial" w:hAnsi="Arial" w:cs="Arial"/>
                <w:b/>
                <w:sz w:val="20"/>
                <w:szCs w:val="20"/>
              </w:rPr>
            </w:pPr>
          </w:p>
        </w:tc>
        <w:tc>
          <w:tcPr>
            <w:tcW w:w="776" w:type="dxa"/>
          </w:tcPr>
          <w:p w14:paraId="0963932A" w14:textId="77777777" w:rsidR="00D826B7" w:rsidRPr="00C44392" w:rsidRDefault="00D826B7" w:rsidP="00C44392">
            <w:pPr>
              <w:jc w:val="both"/>
              <w:rPr>
                <w:rFonts w:ascii="Arial" w:hAnsi="Arial" w:cs="Arial"/>
                <w:b/>
                <w:sz w:val="20"/>
                <w:szCs w:val="20"/>
              </w:rPr>
            </w:pPr>
          </w:p>
        </w:tc>
        <w:tc>
          <w:tcPr>
            <w:tcW w:w="484" w:type="dxa"/>
          </w:tcPr>
          <w:p w14:paraId="4C115CE4" w14:textId="77777777" w:rsidR="00D826B7" w:rsidRPr="00C44392" w:rsidRDefault="00D826B7" w:rsidP="00C44392">
            <w:pPr>
              <w:jc w:val="both"/>
              <w:rPr>
                <w:rFonts w:ascii="Arial" w:hAnsi="Arial" w:cs="Arial"/>
                <w:b/>
                <w:sz w:val="20"/>
                <w:szCs w:val="20"/>
              </w:rPr>
            </w:pPr>
          </w:p>
        </w:tc>
        <w:tc>
          <w:tcPr>
            <w:tcW w:w="540" w:type="dxa"/>
          </w:tcPr>
          <w:p w14:paraId="51257E3A" w14:textId="77777777" w:rsidR="00D826B7" w:rsidRPr="00C44392" w:rsidRDefault="00D826B7" w:rsidP="00C44392">
            <w:pPr>
              <w:jc w:val="both"/>
              <w:rPr>
                <w:rFonts w:ascii="Arial" w:hAnsi="Arial" w:cs="Arial"/>
                <w:b/>
                <w:sz w:val="20"/>
                <w:szCs w:val="20"/>
              </w:rPr>
            </w:pPr>
          </w:p>
        </w:tc>
        <w:tc>
          <w:tcPr>
            <w:tcW w:w="720" w:type="dxa"/>
          </w:tcPr>
          <w:p w14:paraId="26686A63"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0EC62059" w14:textId="77777777" w:rsidR="00D826B7" w:rsidRPr="00C44392" w:rsidRDefault="00D826B7" w:rsidP="00C44392">
            <w:pPr>
              <w:jc w:val="both"/>
              <w:rPr>
                <w:rFonts w:ascii="Arial" w:hAnsi="Arial" w:cs="Arial"/>
                <w:b/>
                <w:sz w:val="20"/>
                <w:szCs w:val="20"/>
              </w:rPr>
            </w:pPr>
          </w:p>
        </w:tc>
      </w:tr>
      <w:tr w:rsidR="00D826B7" w:rsidRPr="00C44392" w14:paraId="3C074D93" w14:textId="77777777" w:rsidTr="00F66753">
        <w:tc>
          <w:tcPr>
            <w:tcW w:w="3960" w:type="dxa"/>
          </w:tcPr>
          <w:p w14:paraId="12D25D18"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8 : Etanchéité/isolation toiture</w:t>
            </w:r>
          </w:p>
        </w:tc>
        <w:tc>
          <w:tcPr>
            <w:tcW w:w="540" w:type="dxa"/>
          </w:tcPr>
          <w:p w14:paraId="2B4A2561" w14:textId="77777777" w:rsidR="00D826B7" w:rsidRPr="00C44392" w:rsidRDefault="00D826B7" w:rsidP="00C44392">
            <w:pPr>
              <w:jc w:val="both"/>
              <w:rPr>
                <w:rFonts w:ascii="Arial" w:hAnsi="Arial" w:cs="Arial"/>
                <w:b/>
                <w:sz w:val="20"/>
                <w:szCs w:val="20"/>
              </w:rPr>
            </w:pPr>
          </w:p>
        </w:tc>
        <w:tc>
          <w:tcPr>
            <w:tcW w:w="540" w:type="dxa"/>
          </w:tcPr>
          <w:p w14:paraId="5688D4E7" w14:textId="77777777" w:rsidR="00D826B7" w:rsidRPr="00C44392" w:rsidRDefault="00D826B7" w:rsidP="00C44392">
            <w:pPr>
              <w:jc w:val="both"/>
              <w:rPr>
                <w:rFonts w:ascii="Arial" w:hAnsi="Arial" w:cs="Arial"/>
                <w:b/>
                <w:sz w:val="20"/>
                <w:szCs w:val="20"/>
              </w:rPr>
            </w:pPr>
          </w:p>
        </w:tc>
        <w:tc>
          <w:tcPr>
            <w:tcW w:w="360" w:type="dxa"/>
          </w:tcPr>
          <w:p w14:paraId="5A5C7383" w14:textId="77777777" w:rsidR="00D826B7" w:rsidRPr="00C44392" w:rsidRDefault="00D826B7" w:rsidP="00C44392">
            <w:pPr>
              <w:jc w:val="both"/>
              <w:rPr>
                <w:rFonts w:ascii="Arial" w:hAnsi="Arial" w:cs="Arial"/>
                <w:b/>
                <w:sz w:val="20"/>
                <w:szCs w:val="20"/>
              </w:rPr>
            </w:pPr>
          </w:p>
        </w:tc>
        <w:tc>
          <w:tcPr>
            <w:tcW w:w="366" w:type="dxa"/>
          </w:tcPr>
          <w:p w14:paraId="27C86160" w14:textId="77777777" w:rsidR="00D826B7" w:rsidRPr="00C44392" w:rsidRDefault="00D826B7" w:rsidP="00C44392">
            <w:pPr>
              <w:jc w:val="both"/>
              <w:rPr>
                <w:rFonts w:ascii="Arial" w:hAnsi="Arial" w:cs="Arial"/>
                <w:b/>
                <w:sz w:val="20"/>
                <w:szCs w:val="20"/>
              </w:rPr>
            </w:pPr>
          </w:p>
        </w:tc>
        <w:tc>
          <w:tcPr>
            <w:tcW w:w="360" w:type="dxa"/>
          </w:tcPr>
          <w:p w14:paraId="4D4C7239" w14:textId="77777777" w:rsidR="00D826B7" w:rsidRPr="00C44392" w:rsidRDefault="00D826B7" w:rsidP="00C44392">
            <w:pPr>
              <w:jc w:val="both"/>
              <w:rPr>
                <w:rFonts w:ascii="Arial" w:hAnsi="Arial" w:cs="Arial"/>
                <w:b/>
                <w:sz w:val="20"/>
                <w:szCs w:val="20"/>
              </w:rPr>
            </w:pPr>
          </w:p>
        </w:tc>
        <w:tc>
          <w:tcPr>
            <w:tcW w:w="360" w:type="dxa"/>
          </w:tcPr>
          <w:p w14:paraId="08C6C017" w14:textId="77777777" w:rsidR="00D826B7" w:rsidRPr="00C44392" w:rsidRDefault="00D826B7" w:rsidP="00C44392">
            <w:pPr>
              <w:jc w:val="both"/>
              <w:rPr>
                <w:rFonts w:ascii="Arial" w:hAnsi="Arial" w:cs="Arial"/>
                <w:b/>
                <w:sz w:val="20"/>
                <w:szCs w:val="20"/>
              </w:rPr>
            </w:pPr>
          </w:p>
        </w:tc>
        <w:tc>
          <w:tcPr>
            <w:tcW w:w="360" w:type="dxa"/>
          </w:tcPr>
          <w:p w14:paraId="4BC3DB7E"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33C83FE6"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24482D34" w14:textId="77777777" w:rsidR="00D826B7" w:rsidRPr="00C44392" w:rsidRDefault="00D826B7" w:rsidP="00C44392">
            <w:pPr>
              <w:jc w:val="both"/>
              <w:rPr>
                <w:rFonts w:ascii="Arial" w:hAnsi="Arial" w:cs="Arial"/>
                <w:b/>
                <w:sz w:val="20"/>
                <w:szCs w:val="20"/>
              </w:rPr>
            </w:pPr>
          </w:p>
        </w:tc>
        <w:tc>
          <w:tcPr>
            <w:tcW w:w="360" w:type="dxa"/>
          </w:tcPr>
          <w:p w14:paraId="7FFAE4C6"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57278BAB"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2326162F" w14:textId="77777777" w:rsidR="00D826B7" w:rsidRPr="00C44392" w:rsidRDefault="00D826B7" w:rsidP="00C44392">
            <w:pPr>
              <w:jc w:val="both"/>
              <w:rPr>
                <w:rFonts w:ascii="Arial" w:hAnsi="Arial" w:cs="Arial"/>
                <w:b/>
                <w:sz w:val="20"/>
                <w:szCs w:val="20"/>
              </w:rPr>
            </w:pPr>
          </w:p>
        </w:tc>
        <w:tc>
          <w:tcPr>
            <w:tcW w:w="907" w:type="dxa"/>
          </w:tcPr>
          <w:p w14:paraId="072DD49B" w14:textId="77777777" w:rsidR="00D826B7" w:rsidRPr="00C44392" w:rsidRDefault="00D826B7" w:rsidP="00C44392">
            <w:pPr>
              <w:jc w:val="both"/>
              <w:rPr>
                <w:rFonts w:ascii="Arial" w:hAnsi="Arial" w:cs="Arial"/>
                <w:b/>
                <w:sz w:val="20"/>
                <w:szCs w:val="20"/>
              </w:rPr>
            </w:pPr>
          </w:p>
        </w:tc>
        <w:tc>
          <w:tcPr>
            <w:tcW w:w="353" w:type="dxa"/>
          </w:tcPr>
          <w:p w14:paraId="0441F563" w14:textId="77777777" w:rsidR="00D826B7" w:rsidRPr="00C44392" w:rsidRDefault="00D826B7" w:rsidP="00C44392">
            <w:pPr>
              <w:jc w:val="both"/>
              <w:rPr>
                <w:rFonts w:ascii="Arial" w:hAnsi="Arial" w:cs="Arial"/>
                <w:b/>
                <w:sz w:val="20"/>
                <w:szCs w:val="20"/>
              </w:rPr>
            </w:pPr>
          </w:p>
        </w:tc>
        <w:tc>
          <w:tcPr>
            <w:tcW w:w="540" w:type="dxa"/>
          </w:tcPr>
          <w:p w14:paraId="716F777B" w14:textId="77777777" w:rsidR="00D826B7" w:rsidRPr="00C44392" w:rsidRDefault="00D826B7" w:rsidP="00C44392">
            <w:pPr>
              <w:jc w:val="both"/>
              <w:rPr>
                <w:rFonts w:ascii="Arial" w:hAnsi="Arial" w:cs="Arial"/>
                <w:b/>
                <w:sz w:val="20"/>
                <w:szCs w:val="20"/>
              </w:rPr>
            </w:pPr>
          </w:p>
        </w:tc>
        <w:tc>
          <w:tcPr>
            <w:tcW w:w="776" w:type="dxa"/>
          </w:tcPr>
          <w:p w14:paraId="5C47A371" w14:textId="77777777" w:rsidR="00D826B7" w:rsidRPr="00C44392" w:rsidRDefault="00D826B7" w:rsidP="00C44392">
            <w:pPr>
              <w:jc w:val="both"/>
              <w:rPr>
                <w:rFonts w:ascii="Arial" w:hAnsi="Arial" w:cs="Arial"/>
                <w:b/>
                <w:sz w:val="20"/>
                <w:szCs w:val="20"/>
              </w:rPr>
            </w:pPr>
          </w:p>
        </w:tc>
        <w:tc>
          <w:tcPr>
            <w:tcW w:w="484" w:type="dxa"/>
          </w:tcPr>
          <w:p w14:paraId="43560655" w14:textId="77777777" w:rsidR="00D826B7" w:rsidRPr="00C44392" w:rsidRDefault="00D826B7" w:rsidP="00C44392">
            <w:pPr>
              <w:jc w:val="both"/>
              <w:rPr>
                <w:rFonts w:ascii="Arial" w:hAnsi="Arial" w:cs="Arial"/>
                <w:b/>
                <w:sz w:val="20"/>
                <w:szCs w:val="20"/>
              </w:rPr>
            </w:pPr>
          </w:p>
        </w:tc>
        <w:tc>
          <w:tcPr>
            <w:tcW w:w="540" w:type="dxa"/>
          </w:tcPr>
          <w:p w14:paraId="563DD460" w14:textId="77777777" w:rsidR="00D826B7" w:rsidRPr="00C44392" w:rsidRDefault="00D826B7" w:rsidP="00C44392">
            <w:pPr>
              <w:jc w:val="both"/>
              <w:rPr>
                <w:rFonts w:ascii="Arial" w:hAnsi="Arial" w:cs="Arial"/>
                <w:b/>
                <w:sz w:val="20"/>
                <w:szCs w:val="20"/>
              </w:rPr>
            </w:pPr>
          </w:p>
        </w:tc>
        <w:tc>
          <w:tcPr>
            <w:tcW w:w="720" w:type="dxa"/>
          </w:tcPr>
          <w:p w14:paraId="1D095D7D"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0B544C7F" w14:textId="77777777" w:rsidR="00D826B7" w:rsidRPr="00C44392" w:rsidRDefault="00D826B7" w:rsidP="00C44392">
            <w:pPr>
              <w:jc w:val="both"/>
              <w:rPr>
                <w:rFonts w:ascii="Arial" w:hAnsi="Arial" w:cs="Arial"/>
                <w:b/>
                <w:sz w:val="20"/>
                <w:szCs w:val="20"/>
              </w:rPr>
            </w:pPr>
          </w:p>
        </w:tc>
      </w:tr>
      <w:tr w:rsidR="00D826B7" w:rsidRPr="00C44392" w14:paraId="0F5D9BE3" w14:textId="77777777" w:rsidTr="00F66753">
        <w:tc>
          <w:tcPr>
            <w:tcW w:w="3960" w:type="dxa"/>
          </w:tcPr>
          <w:p w14:paraId="7F37C508"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 xml:space="preserve">9 : Fenêtres </w:t>
            </w:r>
          </w:p>
        </w:tc>
        <w:tc>
          <w:tcPr>
            <w:tcW w:w="540" w:type="dxa"/>
          </w:tcPr>
          <w:p w14:paraId="198ED2CC" w14:textId="77777777" w:rsidR="00D826B7" w:rsidRPr="00C44392" w:rsidRDefault="00D826B7" w:rsidP="00C44392">
            <w:pPr>
              <w:jc w:val="both"/>
              <w:rPr>
                <w:rFonts w:ascii="Arial" w:hAnsi="Arial" w:cs="Arial"/>
                <w:b/>
                <w:sz w:val="20"/>
                <w:szCs w:val="20"/>
              </w:rPr>
            </w:pPr>
          </w:p>
        </w:tc>
        <w:tc>
          <w:tcPr>
            <w:tcW w:w="540" w:type="dxa"/>
          </w:tcPr>
          <w:p w14:paraId="17399E93" w14:textId="77777777" w:rsidR="00D826B7" w:rsidRPr="00C44392" w:rsidRDefault="00D826B7" w:rsidP="00C44392">
            <w:pPr>
              <w:jc w:val="both"/>
              <w:rPr>
                <w:rFonts w:ascii="Arial" w:hAnsi="Arial" w:cs="Arial"/>
                <w:b/>
                <w:sz w:val="20"/>
                <w:szCs w:val="20"/>
              </w:rPr>
            </w:pPr>
          </w:p>
        </w:tc>
        <w:tc>
          <w:tcPr>
            <w:tcW w:w="360" w:type="dxa"/>
          </w:tcPr>
          <w:p w14:paraId="1885254D" w14:textId="77777777" w:rsidR="00D826B7" w:rsidRPr="00C44392" w:rsidRDefault="00D826B7" w:rsidP="00C44392">
            <w:pPr>
              <w:jc w:val="both"/>
              <w:rPr>
                <w:rFonts w:ascii="Arial" w:hAnsi="Arial" w:cs="Arial"/>
                <w:b/>
                <w:sz w:val="20"/>
                <w:szCs w:val="20"/>
              </w:rPr>
            </w:pPr>
          </w:p>
        </w:tc>
        <w:tc>
          <w:tcPr>
            <w:tcW w:w="366" w:type="dxa"/>
          </w:tcPr>
          <w:p w14:paraId="46F4C1C8" w14:textId="77777777" w:rsidR="00D826B7" w:rsidRPr="00C44392" w:rsidRDefault="00D826B7" w:rsidP="00C44392">
            <w:pPr>
              <w:jc w:val="both"/>
              <w:rPr>
                <w:rFonts w:ascii="Arial" w:hAnsi="Arial" w:cs="Arial"/>
                <w:b/>
                <w:sz w:val="20"/>
                <w:szCs w:val="20"/>
              </w:rPr>
            </w:pPr>
          </w:p>
        </w:tc>
        <w:tc>
          <w:tcPr>
            <w:tcW w:w="360" w:type="dxa"/>
          </w:tcPr>
          <w:p w14:paraId="36BAE216" w14:textId="77777777" w:rsidR="00D826B7" w:rsidRPr="00C44392" w:rsidRDefault="00D826B7" w:rsidP="00C44392">
            <w:pPr>
              <w:jc w:val="both"/>
              <w:rPr>
                <w:rFonts w:ascii="Arial" w:hAnsi="Arial" w:cs="Arial"/>
                <w:b/>
                <w:sz w:val="20"/>
                <w:szCs w:val="20"/>
              </w:rPr>
            </w:pPr>
          </w:p>
        </w:tc>
        <w:tc>
          <w:tcPr>
            <w:tcW w:w="360" w:type="dxa"/>
          </w:tcPr>
          <w:p w14:paraId="3A8023F5" w14:textId="77777777" w:rsidR="00D826B7" w:rsidRPr="00C44392" w:rsidRDefault="00D826B7" w:rsidP="00C44392">
            <w:pPr>
              <w:jc w:val="both"/>
              <w:rPr>
                <w:rFonts w:ascii="Arial" w:hAnsi="Arial" w:cs="Arial"/>
                <w:b/>
                <w:sz w:val="20"/>
                <w:szCs w:val="20"/>
              </w:rPr>
            </w:pPr>
          </w:p>
        </w:tc>
        <w:tc>
          <w:tcPr>
            <w:tcW w:w="360" w:type="dxa"/>
          </w:tcPr>
          <w:p w14:paraId="60F05029"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7E400CC8"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7A375754" w14:textId="77777777" w:rsidR="00D826B7" w:rsidRPr="00C44392" w:rsidRDefault="00D826B7" w:rsidP="00C44392">
            <w:pPr>
              <w:jc w:val="both"/>
              <w:rPr>
                <w:rFonts w:ascii="Arial" w:hAnsi="Arial" w:cs="Arial"/>
                <w:b/>
                <w:sz w:val="20"/>
                <w:szCs w:val="20"/>
              </w:rPr>
            </w:pPr>
          </w:p>
        </w:tc>
        <w:tc>
          <w:tcPr>
            <w:tcW w:w="360" w:type="dxa"/>
          </w:tcPr>
          <w:p w14:paraId="381E2954"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78244012"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21BAFA76" w14:textId="77777777" w:rsidR="00D826B7" w:rsidRPr="00C44392" w:rsidRDefault="00D826B7" w:rsidP="00C44392">
            <w:pPr>
              <w:jc w:val="both"/>
              <w:rPr>
                <w:rFonts w:ascii="Arial" w:hAnsi="Arial" w:cs="Arial"/>
                <w:b/>
                <w:sz w:val="20"/>
                <w:szCs w:val="20"/>
              </w:rPr>
            </w:pPr>
          </w:p>
        </w:tc>
        <w:tc>
          <w:tcPr>
            <w:tcW w:w="907" w:type="dxa"/>
          </w:tcPr>
          <w:p w14:paraId="1D274787" w14:textId="77777777" w:rsidR="00D826B7" w:rsidRPr="00C44392" w:rsidRDefault="00D826B7" w:rsidP="00C44392">
            <w:pPr>
              <w:jc w:val="both"/>
              <w:rPr>
                <w:rFonts w:ascii="Arial" w:hAnsi="Arial" w:cs="Arial"/>
                <w:b/>
                <w:sz w:val="20"/>
                <w:szCs w:val="20"/>
              </w:rPr>
            </w:pPr>
          </w:p>
        </w:tc>
        <w:tc>
          <w:tcPr>
            <w:tcW w:w="353" w:type="dxa"/>
          </w:tcPr>
          <w:p w14:paraId="06EFC489" w14:textId="77777777" w:rsidR="00D826B7" w:rsidRPr="00C44392" w:rsidRDefault="00D826B7" w:rsidP="00C44392">
            <w:pPr>
              <w:jc w:val="both"/>
              <w:rPr>
                <w:rFonts w:ascii="Arial" w:hAnsi="Arial" w:cs="Arial"/>
                <w:b/>
                <w:sz w:val="20"/>
                <w:szCs w:val="20"/>
              </w:rPr>
            </w:pPr>
          </w:p>
        </w:tc>
        <w:tc>
          <w:tcPr>
            <w:tcW w:w="540" w:type="dxa"/>
          </w:tcPr>
          <w:p w14:paraId="375381FA" w14:textId="77777777" w:rsidR="00D826B7" w:rsidRPr="00C44392" w:rsidRDefault="00D826B7" w:rsidP="00C44392">
            <w:pPr>
              <w:jc w:val="both"/>
              <w:rPr>
                <w:rFonts w:ascii="Arial" w:hAnsi="Arial" w:cs="Arial"/>
                <w:b/>
                <w:sz w:val="20"/>
                <w:szCs w:val="20"/>
              </w:rPr>
            </w:pPr>
          </w:p>
        </w:tc>
        <w:tc>
          <w:tcPr>
            <w:tcW w:w="776" w:type="dxa"/>
          </w:tcPr>
          <w:p w14:paraId="19AE353B" w14:textId="77777777" w:rsidR="00D826B7" w:rsidRPr="00C44392" w:rsidRDefault="00D826B7" w:rsidP="00C44392">
            <w:pPr>
              <w:jc w:val="both"/>
              <w:rPr>
                <w:rFonts w:ascii="Arial" w:hAnsi="Arial" w:cs="Arial"/>
                <w:b/>
                <w:sz w:val="20"/>
                <w:szCs w:val="20"/>
              </w:rPr>
            </w:pPr>
          </w:p>
        </w:tc>
        <w:tc>
          <w:tcPr>
            <w:tcW w:w="484" w:type="dxa"/>
          </w:tcPr>
          <w:p w14:paraId="4B3CD101" w14:textId="77777777" w:rsidR="00D826B7" w:rsidRPr="00C44392" w:rsidRDefault="00D826B7" w:rsidP="00C44392">
            <w:pPr>
              <w:jc w:val="both"/>
              <w:rPr>
                <w:rFonts w:ascii="Arial" w:hAnsi="Arial" w:cs="Arial"/>
                <w:b/>
                <w:sz w:val="20"/>
                <w:szCs w:val="20"/>
              </w:rPr>
            </w:pPr>
          </w:p>
        </w:tc>
        <w:tc>
          <w:tcPr>
            <w:tcW w:w="540" w:type="dxa"/>
          </w:tcPr>
          <w:p w14:paraId="772AF285" w14:textId="77777777" w:rsidR="00D826B7" w:rsidRPr="00C44392" w:rsidRDefault="00D826B7" w:rsidP="00C44392">
            <w:pPr>
              <w:jc w:val="both"/>
              <w:rPr>
                <w:rFonts w:ascii="Arial" w:hAnsi="Arial" w:cs="Arial"/>
                <w:b/>
                <w:sz w:val="20"/>
                <w:szCs w:val="20"/>
              </w:rPr>
            </w:pPr>
          </w:p>
        </w:tc>
        <w:tc>
          <w:tcPr>
            <w:tcW w:w="720" w:type="dxa"/>
          </w:tcPr>
          <w:p w14:paraId="45A6CC61"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2AFB8D04" w14:textId="77777777" w:rsidR="00D826B7" w:rsidRPr="00C44392" w:rsidRDefault="00D826B7" w:rsidP="00C44392">
            <w:pPr>
              <w:jc w:val="both"/>
              <w:rPr>
                <w:rFonts w:ascii="Arial" w:hAnsi="Arial" w:cs="Arial"/>
                <w:b/>
                <w:sz w:val="20"/>
                <w:szCs w:val="20"/>
              </w:rPr>
            </w:pPr>
          </w:p>
        </w:tc>
      </w:tr>
      <w:tr w:rsidR="00D826B7" w:rsidRPr="00C44392" w14:paraId="7D4AAA16" w14:textId="77777777" w:rsidTr="00F66753">
        <w:tc>
          <w:tcPr>
            <w:tcW w:w="3960" w:type="dxa"/>
          </w:tcPr>
          <w:p w14:paraId="1532073E"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10 : Réseaux fluides externes</w:t>
            </w:r>
          </w:p>
        </w:tc>
        <w:tc>
          <w:tcPr>
            <w:tcW w:w="540" w:type="dxa"/>
          </w:tcPr>
          <w:p w14:paraId="3B4C9CB5" w14:textId="77777777" w:rsidR="00D826B7" w:rsidRPr="00C44392" w:rsidRDefault="00D826B7" w:rsidP="00C44392">
            <w:pPr>
              <w:jc w:val="both"/>
              <w:rPr>
                <w:rFonts w:ascii="Arial" w:hAnsi="Arial" w:cs="Arial"/>
                <w:b/>
                <w:sz w:val="20"/>
                <w:szCs w:val="20"/>
              </w:rPr>
            </w:pPr>
          </w:p>
        </w:tc>
        <w:tc>
          <w:tcPr>
            <w:tcW w:w="540" w:type="dxa"/>
          </w:tcPr>
          <w:p w14:paraId="052494AA" w14:textId="77777777" w:rsidR="00D826B7" w:rsidRPr="00C44392" w:rsidRDefault="00D826B7" w:rsidP="00C44392">
            <w:pPr>
              <w:jc w:val="both"/>
              <w:rPr>
                <w:rFonts w:ascii="Arial" w:hAnsi="Arial" w:cs="Arial"/>
                <w:b/>
                <w:sz w:val="20"/>
                <w:szCs w:val="20"/>
              </w:rPr>
            </w:pPr>
          </w:p>
        </w:tc>
        <w:tc>
          <w:tcPr>
            <w:tcW w:w="360" w:type="dxa"/>
          </w:tcPr>
          <w:p w14:paraId="6767E71E" w14:textId="77777777" w:rsidR="00D826B7" w:rsidRPr="00C44392" w:rsidRDefault="00D826B7" w:rsidP="00C44392">
            <w:pPr>
              <w:jc w:val="both"/>
              <w:rPr>
                <w:rFonts w:ascii="Arial" w:hAnsi="Arial" w:cs="Arial"/>
                <w:b/>
                <w:sz w:val="20"/>
                <w:szCs w:val="20"/>
              </w:rPr>
            </w:pPr>
          </w:p>
        </w:tc>
        <w:tc>
          <w:tcPr>
            <w:tcW w:w="366" w:type="dxa"/>
          </w:tcPr>
          <w:p w14:paraId="181A4DEE" w14:textId="77777777" w:rsidR="00D826B7" w:rsidRPr="00C44392" w:rsidRDefault="00D826B7" w:rsidP="00C44392">
            <w:pPr>
              <w:jc w:val="both"/>
              <w:rPr>
                <w:rFonts w:ascii="Arial" w:hAnsi="Arial" w:cs="Arial"/>
                <w:b/>
                <w:sz w:val="20"/>
                <w:szCs w:val="20"/>
              </w:rPr>
            </w:pPr>
          </w:p>
        </w:tc>
        <w:tc>
          <w:tcPr>
            <w:tcW w:w="360" w:type="dxa"/>
          </w:tcPr>
          <w:p w14:paraId="442C69BE" w14:textId="77777777" w:rsidR="00D826B7" w:rsidRPr="00C44392" w:rsidRDefault="00D826B7" w:rsidP="00C44392">
            <w:pPr>
              <w:jc w:val="both"/>
              <w:rPr>
                <w:rFonts w:ascii="Arial" w:hAnsi="Arial" w:cs="Arial"/>
                <w:b/>
                <w:sz w:val="20"/>
                <w:szCs w:val="20"/>
              </w:rPr>
            </w:pPr>
          </w:p>
        </w:tc>
        <w:tc>
          <w:tcPr>
            <w:tcW w:w="360" w:type="dxa"/>
          </w:tcPr>
          <w:p w14:paraId="76E18665" w14:textId="77777777" w:rsidR="00D826B7" w:rsidRPr="00C44392" w:rsidRDefault="00D826B7" w:rsidP="00C44392">
            <w:pPr>
              <w:jc w:val="both"/>
              <w:rPr>
                <w:rFonts w:ascii="Arial" w:hAnsi="Arial" w:cs="Arial"/>
                <w:b/>
                <w:sz w:val="20"/>
                <w:szCs w:val="20"/>
              </w:rPr>
            </w:pPr>
          </w:p>
        </w:tc>
        <w:tc>
          <w:tcPr>
            <w:tcW w:w="360" w:type="dxa"/>
          </w:tcPr>
          <w:p w14:paraId="44EDD1DE"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7299112E"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75350240" w14:textId="77777777" w:rsidR="00D826B7" w:rsidRPr="00C44392" w:rsidRDefault="00D826B7" w:rsidP="00C44392">
            <w:pPr>
              <w:jc w:val="both"/>
              <w:rPr>
                <w:rFonts w:ascii="Arial" w:hAnsi="Arial" w:cs="Arial"/>
                <w:b/>
                <w:sz w:val="20"/>
                <w:szCs w:val="20"/>
              </w:rPr>
            </w:pPr>
          </w:p>
        </w:tc>
        <w:tc>
          <w:tcPr>
            <w:tcW w:w="360" w:type="dxa"/>
          </w:tcPr>
          <w:p w14:paraId="0DA44ADD"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72D8AC44"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7D559E71" w14:textId="77777777" w:rsidR="00D826B7" w:rsidRPr="00C44392" w:rsidRDefault="00D826B7" w:rsidP="00C44392">
            <w:pPr>
              <w:jc w:val="both"/>
              <w:rPr>
                <w:rFonts w:ascii="Arial" w:hAnsi="Arial" w:cs="Arial"/>
                <w:b/>
                <w:sz w:val="20"/>
                <w:szCs w:val="20"/>
              </w:rPr>
            </w:pPr>
          </w:p>
        </w:tc>
        <w:tc>
          <w:tcPr>
            <w:tcW w:w="907" w:type="dxa"/>
          </w:tcPr>
          <w:p w14:paraId="58AC4B10" w14:textId="77777777" w:rsidR="00D826B7" w:rsidRPr="00C44392" w:rsidRDefault="00D826B7" w:rsidP="00C44392">
            <w:pPr>
              <w:jc w:val="both"/>
              <w:rPr>
                <w:rFonts w:ascii="Arial" w:hAnsi="Arial" w:cs="Arial"/>
                <w:b/>
                <w:sz w:val="20"/>
                <w:szCs w:val="20"/>
              </w:rPr>
            </w:pPr>
          </w:p>
        </w:tc>
        <w:tc>
          <w:tcPr>
            <w:tcW w:w="353" w:type="dxa"/>
          </w:tcPr>
          <w:p w14:paraId="64C881F2" w14:textId="77777777" w:rsidR="00D826B7" w:rsidRPr="00C44392" w:rsidRDefault="00D826B7" w:rsidP="00C44392">
            <w:pPr>
              <w:jc w:val="both"/>
              <w:rPr>
                <w:rFonts w:ascii="Arial" w:hAnsi="Arial" w:cs="Arial"/>
                <w:b/>
                <w:sz w:val="20"/>
                <w:szCs w:val="20"/>
              </w:rPr>
            </w:pPr>
          </w:p>
        </w:tc>
        <w:tc>
          <w:tcPr>
            <w:tcW w:w="540" w:type="dxa"/>
          </w:tcPr>
          <w:p w14:paraId="7B2E18A5" w14:textId="77777777" w:rsidR="00D826B7" w:rsidRPr="00C44392" w:rsidRDefault="00D826B7" w:rsidP="00C44392">
            <w:pPr>
              <w:jc w:val="both"/>
              <w:rPr>
                <w:rFonts w:ascii="Arial" w:hAnsi="Arial" w:cs="Arial"/>
                <w:b/>
                <w:sz w:val="20"/>
                <w:szCs w:val="20"/>
              </w:rPr>
            </w:pPr>
          </w:p>
        </w:tc>
        <w:tc>
          <w:tcPr>
            <w:tcW w:w="776" w:type="dxa"/>
          </w:tcPr>
          <w:p w14:paraId="32747C2F" w14:textId="77777777" w:rsidR="00D826B7" w:rsidRPr="00C44392" w:rsidRDefault="00D826B7" w:rsidP="00C44392">
            <w:pPr>
              <w:jc w:val="both"/>
              <w:rPr>
                <w:rFonts w:ascii="Arial" w:hAnsi="Arial" w:cs="Arial"/>
                <w:b/>
                <w:sz w:val="20"/>
                <w:szCs w:val="20"/>
              </w:rPr>
            </w:pPr>
          </w:p>
        </w:tc>
        <w:tc>
          <w:tcPr>
            <w:tcW w:w="484" w:type="dxa"/>
          </w:tcPr>
          <w:p w14:paraId="39CCF5DC" w14:textId="77777777" w:rsidR="00D826B7" w:rsidRPr="00C44392" w:rsidRDefault="00D826B7" w:rsidP="00C44392">
            <w:pPr>
              <w:jc w:val="both"/>
              <w:rPr>
                <w:rFonts w:ascii="Arial" w:hAnsi="Arial" w:cs="Arial"/>
                <w:b/>
                <w:sz w:val="20"/>
                <w:szCs w:val="20"/>
              </w:rPr>
            </w:pPr>
          </w:p>
        </w:tc>
        <w:tc>
          <w:tcPr>
            <w:tcW w:w="540" w:type="dxa"/>
          </w:tcPr>
          <w:p w14:paraId="0700CA26" w14:textId="77777777" w:rsidR="00D826B7" w:rsidRPr="00C44392" w:rsidRDefault="00D826B7" w:rsidP="00C44392">
            <w:pPr>
              <w:jc w:val="both"/>
              <w:rPr>
                <w:rFonts w:ascii="Arial" w:hAnsi="Arial" w:cs="Arial"/>
                <w:b/>
                <w:sz w:val="20"/>
                <w:szCs w:val="20"/>
              </w:rPr>
            </w:pPr>
          </w:p>
        </w:tc>
        <w:tc>
          <w:tcPr>
            <w:tcW w:w="720" w:type="dxa"/>
          </w:tcPr>
          <w:p w14:paraId="4457C362"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75EF6D8D" w14:textId="77777777" w:rsidR="00D826B7" w:rsidRPr="00C44392" w:rsidRDefault="00D826B7" w:rsidP="00C44392">
            <w:pPr>
              <w:jc w:val="both"/>
              <w:rPr>
                <w:rFonts w:ascii="Arial" w:hAnsi="Arial" w:cs="Arial"/>
                <w:b/>
                <w:sz w:val="20"/>
                <w:szCs w:val="20"/>
              </w:rPr>
            </w:pPr>
          </w:p>
        </w:tc>
      </w:tr>
      <w:tr w:rsidR="00D826B7" w:rsidRPr="00C44392" w14:paraId="4FF5577B" w14:textId="77777777" w:rsidTr="00F66753">
        <w:tc>
          <w:tcPr>
            <w:tcW w:w="3960" w:type="dxa"/>
          </w:tcPr>
          <w:p w14:paraId="346C158A"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 xml:space="preserve">11 : Plomberie </w:t>
            </w:r>
          </w:p>
        </w:tc>
        <w:tc>
          <w:tcPr>
            <w:tcW w:w="540" w:type="dxa"/>
          </w:tcPr>
          <w:p w14:paraId="3183193D" w14:textId="77777777" w:rsidR="00D826B7" w:rsidRPr="00C44392" w:rsidRDefault="00D826B7" w:rsidP="00C44392">
            <w:pPr>
              <w:jc w:val="both"/>
              <w:rPr>
                <w:rFonts w:ascii="Arial" w:hAnsi="Arial" w:cs="Arial"/>
                <w:b/>
                <w:sz w:val="20"/>
                <w:szCs w:val="20"/>
              </w:rPr>
            </w:pPr>
          </w:p>
        </w:tc>
        <w:tc>
          <w:tcPr>
            <w:tcW w:w="540" w:type="dxa"/>
          </w:tcPr>
          <w:p w14:paraId="0D6C054A" w14:textId="77777777" w:rsidR="00D826B7" w:rsidRPr="00C44392" w:rsidRDefault="00D826B7" w:rsidP="00C44392">
            <w:pPr>
              <w:jc w:val="both"/>
              <w:rPr>
                <w:rFonts w:ascii="Arial" w:hAnsi="Arial" w:cs="Arial"/>
                <w:b/>
                <w:sz w:val="20"/>
                <w:szCs w:val="20"/>
              </w:rPr>
            </w:pPr>
          </w:p>
        </w:tc>
        <w:tc>
          <w:tcPr>
            <w:tcW w:w="360" w:type="dxa"/>
          </w:tcPr>
          <w:p w14:paraId="0413B058" w14:textId="77777777" w:rsidR="00D826B7" w:rsidRPr="00C44392" w:rsidRDefault="00D826B7" w:rsidP="00C44392">
            <w:pPr>
              <w:jc w:val="both"/>
              <w:rPr>
                <w:rFonts w:ascii="Arial" w:hAnsi="Arial" w:cs="Arial"/>
                <w:b/>
                <w:sz w:val="20"/>
                <w:szCs w:val="20"/>
              </w:rPr>
            </w:pPr>
          </w:p>
        </w:tc>
        <w:tc>
          <w:tcPr>
            <w:tcW w:w="366" w:type="dxa"/>
          </w:tcPr>
          <w:p w14:paraId="0260C5E3" w14:textId="77777777" w:rsidR="00D826B7" w:rsidRPr="00C44392" w:rsidRDefault="00D826B7" w:rsidP="00C44392">
            <w:pPr>
              <w:jc w:val="both"/>
              <w:rPr>
                <w:rFonts w:ascii="Arial" w:hAnsi="Arial" w:cs="Arial"/>
                <w:b/>
                <w:sz w:val="20"/>
                <w:szCs w:val="20"/>
              </w:rPr>
            </w:pPr>
          </w:p>
        </w:tc>
        <w:tc>
          <w:tcPr>
            <w:tcW w:w="360" w:type="dxa"/>
          </w:tcPr>
          <w:p w14:paraId="5594457E" w14:textId="77777777" w:rsidR="00D826B7" w:rsidRPr="00C44392" w:rsidRDefault="00D826B7" w:rsidP="00C44392">
            <w:pPr>
              <w:jc w:val="both"/>
              <w:rPr>
                <w:rFonts w:ascii="Arial" w:hAnsi="Arial" w:cs="Arial"/>
                <w:b/>
                <w:sz w:val="20"/>
                <w:szCs w:val="20"/>
              </w:rPr>
            </w:pPr>
          </w:p>
        </w:tc>
        <w:tc>
          <w:tcPr>
            <w:tcW w:w="360" w:type="dxa"/>
          </w:tcPr>
          <w:p w14:paraId="343ADD2D" w14:textId="77777777" w:rsidR="00D826B7" w:rsidRPr="00C44392" w:rsidRDefault="00D826B7" w:rsidP="00C44392">
            <w:pPr>
              <w:jc w:val="both"/>
              <w:rPr>
                <w:rFonts w:ascii="Arial" w:hAnsi="Arial" w:cs="Arial"/>
                <w:b/>
                <w:sz w:val="20"/>
                <w:szCs w:val="20"/>
              </w:rPr>
            </w:pPr>
          </w:p>
        </w:tc>
        <w:tc>
          <w:tcPr>
            <w:tcW w:w="360" w:type="dxa"/>
          </w:tcPr>
          <w:p w14:paraId="5143CF21"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316DFF47"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63E71BE9" w14:textId="77777777" w:rsidR="00D826B7" w:rsidRPr="00C44392" w:rsidRDefault="00D826B7" w:rsidP="00C44392">
            <w:pPr>
              <w:jc w:val="both"/>
              <w:rPr>
                <w:rFonts w:ascii="Arial" w:hAnsi="Arial" w:cs="Arial"/>
                <w:b/>
                <w:sz w:val="20"/>
                <w:szCs w:val="20"/>
              </w:rPr>
            </w:pPr>
          </w:p>
        </w:tc>
        <w:tc>
          <w:tcPr>
            <w:tcW w:w="360" w:type="dxa"/>
          </w:tcPr>
          <w:p w14:paraId="3426A0AC"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48EEB6F5"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08EDB1FE" w14:textId="77777777" w:rsidR="00D826B7" w:rsidRPr="00C44392" w:rsidRDefault="00D826B7" w:rsidP="00C44392">
            <w:pPr>
              <w:jc w:val="both"/>
              <w:rPr>
                <w:rFonts w:ascii="Arial" w:hAnsi="Arial" w:cs="Arial"/>
                <w:b/>
                <w:sz w:val="20"/>
                <w:szCs w:val="20"/>
              </w:rPr>
            </w:pPr>
          </w:p>
        </w:tc>
        <w:tc>
          <w:tcPr>
            <w:tcW w:w="907" w:type="dxa"/>
          </w:tcPr>
          <w:p w14:paraId="21D220B6" w14:textId="77777777" w:rsidR="00D826B7" w:rsidRPr="00C44392" w:rsidRDefault="00D826B7" w:rsidP="00C44392">
            <w:pPr>
              <w:jc w:val="both"/>
              <w:rPr>
                <w:rFonts w:ascii="Arial" w:hAnsi="Arial" w:cs="Arial"/>
                <w:b/>
                <w:sz w:val="20"/>
                <w:szCs w:val="20"/>
              </w:rPr>
            </w:pPr>
          </w:p>
        </w:tc>
        <w:tc>
          <w:tcPr>
            <w:tcW w:w="353" w:type="dxa"/>
          </w:tcPr>
          <w:p w14:paraId="153DABE1" w14:textId="77777777" w:rsidR="00D826B7" w:rsidRPr="00C44392" w:rsidRDefault="00D826B7" w:rsidP="00C44392">
            <w:pPr>
              <w:jc w:val="both"/>
              <w:rPr>
                <w:rFonts w:ascii="Arial" w:hAnsi="Arial" w:cs="Arial"/>
                <w:b/>
                <w:sz w:val="20"/>
                <w:szCs w:val="20"/>
              </w:rPr>
            </w:pPr>
          </w:p>
        </w:tc>
        <w:tc>
          <w:tcPr>
            <w:tcW w:w="540" w:type="dxa"/>
          </w:tcPr>
          <w:p w14:paraId="79F78E55" w14:textId="77777777" w:rsidR="00D826B7" w:rsidRPr="00C44392" w:rsidRDefault="00D826B7" w:rsidP="00C44392">
            <w:pPr>
              <w:jc w:val="both"/>
              <w:rPr>
                <w:rFonts w:ascii="Arial" w:hAnsi="Arial" w:cs="Arial"/>
                <w:b/>
                <w:sz w:val="20"/>
                <w:szCs w:val="20"/>
              </w:rPr>
            </w:pPr>
          </w:p>
        </w:tc>
        <w:tc>
          <w:tcPr>
            <w:tcW w:w="776" w:type="dxa"/>
          </w:tcPr>
          <w:p w14:paraId="291C4A8B" w14:textId="77777777" w:rsidR="00D826B7" w:rsidRPr="00C44392" w:rsidRDefault="00D826B7" w:rsidP="00C44392">
            <w:pPr>
              <w:jc w:val="both"/>
              <w:rPr>
                <w:rFonts w:ascii="Arial" w:hAnsi="Arial" w:cs="Arial"/>
                <w:b/>
                <w:sz w:val="20"/>
                <w:szCs w:val="20"/>
              </w:rPr>
            </w:pPr>
          </w:p>
        </w:tc>
        <w:tc>
          <w:tcPr>
            <w:tcW w:w="484" w:type="dxa"/>
          </w:tcPr>
          <w:p w14:paraId="3D646D1F" w14:textId="77777777" w:rsidR="00D826B7" w:rsidRPr="00C44392" w:rsidRDefault="00D826B7" w:rsidP="00C44392">
            <w:pPr>
              <w:jc w:val="both"/>
              <w:rPr>
                <w:rFonts w:ascii="Arial" w:hAnsi="Arial" w:cs="Arial"/>
                <w:b/>
                <w:sz w:val="20"/>
                <w:szCs w:val="20"/>
              </w:rPr>
            </w:pPr>
          </w:p>
        </w:tc>
        <w:tc>
          <w:tcPr>
            <w:tcW w:w="540" w:type="dxa"/>
          </w:tcPr>
          <w:p w14:paraId="50BB01B2" w14:textId="77777777" w:rsidR="00D826B7" w:rsidRPr="00C44392" w:rsidRDefault="00D826B7" w:rsidP="00C44392">
            <w:pPr>
              <w:jc w:val="both"/>
              <w:rPr>
                <w:rFonts w:ascii="Arial" w:hAnsi="Arial" w:cs="Arial"/>
                <w:b/>
                <w:sz w:val="20"/>
                <w:szCs w:val="20"/>
              </w:rPr>
            </w:pPr>
          </w:p>
        </w:tc>
        <w:tc>
          <w:tcPr>
            <w:tcW w:w="720" w:type="dxa"/>
          </w:tcPr>
          <w:p w14:paraId="313CF5C9"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0AADFDFC" w14:textId="77777777" w:rsidR="00D826B7" w:rsidRPr="00C44392" w:rsidRDefault="00D826B7" w:rsidP="00C44392">
            <w:pPr>
              <w:jc w:val="both"/>
              <w:rPr>
                <w:rFonts w:ascii="Arial" w:hAnsi="Arial" w:cs="Arial"/>
                <w:b/>
                <w:sz w:val="20"/>
                <w:szCs w:val="20"/>
              </w:rPr>
            </w:pPr>
          </w:p>
        </w:tc>
      </w:tr>
      <w:tr w:rsidR="00D826B7" w:rsidRPr="00C44392" w14:paraId="59428BC4" w14:textId="77777777" w:rsidTr="00F66753">
        <w:tc>
          <w:tcPr>
            <w:tcW w:w="3960" w:type="dxa"/>
          </w:tcPr>
          <w:p w14:paraId="1229E699"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 xml:space="preserve">12 : Chauffage </w:t>
            </w:r>
          </w:p>
        </w:tc>
        <w:tc>
          <w:tcPr>
            <w:tcW w:w="540" w:type="dxa"/>
          </w:tcPr>
          <w:p w14:paraId="6C80380C" w14:textId="77777777" w:rsidR="00D826B7" w:rsidRPr="00C44392" w:rsidRDefault="00D826B7" w:rsidP="00C44392">
            <w:pPr>
              <w:jc w:val="both"/>
              <w:rPr>
                <w:rFonts w:ascii="Arial" w:hAnsi="Arial" w:cs="Arial"/>
                <w:b/>
                <w:sz w:val="20"/>
                <w:szCs w:val="20"/>
              </w:rPr>
            </w:pPr>
          </w:p>
        </w:tc>
        <w:tc>
          <w:tcPr>
            <w:tcW w:w="540" w:type="dxa"/>
          </w:tcPr>
          <w:p w14:paraId="0DF3149B" w14:textId="77777777" w:rsidR="00D826B7" w:rsidRPr="00C44392" w:rsidRDefault="00D826B7" w:rsidP="00C44392">
            <w:pPr>
              <w:jc w:val="both"/>
              <w:rPr>
                <w:rFonts w:ascii="Arial" w:hAnsi="Arial" w:cs="Arial"/>
                <w:b/>
                <w:sz w:val="20"/>
                <w:szCs w:val="20"/>
              </w:rPr>
            </w:pPr>
          </w:p>
        </w:tc>
        <w:tc>
          <w:tcPr>
            <w:tcW w:w="360" w:type="dxa"/>
          </w:tcPr>
          <w:p w14:paraId="416A35AE" w14:textId="77777777" w:rsidR="00D826B7" w:rsidRPr="00C44392" w:rsidRDefault="00D826B7" w:rsidP="00C44392">
            <w:pPr>
              <w:jc w:val="both"/>
              <w:rPr>
                <w:rFonts w:ascii="Arial" w:hAnsi="Arial" w:cs="Arial"/>
                <w:b/>
                <w:sz w:val="20"/>
                <w:szCs w:val="20"/>
              </w:rPr>
            </w:pPr>
          </w:p>
        </w:tc>
        <w:tc>
          <w:tcPr>
            <w:tcW w:w="366" w:type="dxa"/>
          </w:tcPr>
          <w:p w14:paraId="229A36F8" w14:textId="77777777" w:rsidR="00D826B7" w:rsidRPr="00C44392" w:rsidRDefault="00D826B7" w:rsidP="00C44392">
            <w:pPr>
              <w:jc w:val="both"/>
              <w:rPr>
                <w:rFonts w:ascii="Arial" w:hAnsi="Arial" w:cs="Arial"/>
                <w:b/>
                <w:sz w:val="20"/>
                <w:szCs w:val="20"/>
              </w:rPr>
            </w:pPr>
          </w:p>
        </w:tc>
        <w:tc>
          <w:tcPr>
            <w:tcW w:w="360" w:type="dxa"/>
          </w:tcPr>
          <w:p w14:paraId="113B8B02" w14:textId="77777777" w:rsidR="00D826B7" w:rsidRPr="00C44392" w:rsidRDefault="00D826B7" w:rsidP="00C44392">
            <w:pPr>
              <w:jc w:val="both"/>
              <w:rPr>
                <w:rFonts w:ascii="Arial" w:hAnsi="Arial" w:cs="Arial"/>
                <w:b/>
                <w:sz w:val="20"/>
                <w:szCs w:val="20"/>
              </w:rPr>
            </w:pPr>
          </w:p>
        </w:tc>
        <w:tc>
          <w:tcPr>
            <w:tcW w:w="360" w:type="dxa"/>
          </w:tcPr>
          <w:p w14:paraId="34508712" w14:textId="77777777" w:rsidR="00D826B7" w:rsidRPr="00C44392" w:rsidRDefault="00D826B7" w:rsidP="00C44392">
            <w:pPr>
              <w:jc w:val="both"/>
              <w:rPr>
                <w:rFonts w:ascii="Arial" w:hAnsi="Arial" w:cs="Arial"/>
                <w:b/>
                <w:sz w:val="20"/>
                <w:szCs w:val="20"/>
              </w:rPr>
            </w:pPr>
          </w:p>
        </w:tc>
        <w:tc>
          <w:tcPr>
            <w:tcW w:w="360" w:type="dxa"/>
          </w:tcPr>
          <w:p w14:paraId="105A91FD"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7D9F3F38"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61493CE8" w14:textId="77777777" w:rsidR="00D826B7" w:rsidRPr="00C44392" w:rsidRDefault="00D826B7" w:rsidP="00C44392">
            <w:pPr>
              <w:jc w:val="both"/>
              <w:rPr>
                <w:rFonts w:ascii="Arial" w:hAnsi="Arial" w:cs="Arial"/>
                <w:b/>
                <w:sz w:val="20"/>
                <w:szCs w:val="20"/>
              </w:rPr>
            </w:pPr>
          </w:p>
        </w:tc>
        <w:tc>
          <w:tcPr>
            <w:tcW w:w="360" w:type="dxa"/>
          </w:tcPr>
          <w:p w14:paraId="51B269F8"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44983931"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1ED6EE6F" w14:textId="77777777" w:rsidR="00D826B7" w:rsidRPr="00C44392" w:rsidRDefault="00D826B7" w:rsidP="00C44392">
            <w:pPr>
              <w:jc w:val="both"/>
              <w:rPr>
                <w:rFonts w:ascii="Arial" w:hAnsi="Arial" w:cs="Arial"/>
                <w:b/>
                <w:sz w:val="20"/>
                <w:szCs w:val="20"/>
              </w:rPr>
            </w:pPr>
          </w:p>
        </w:tc>
        <w:tc>
          <w:tcPr>
            <w:tcW w:w="907" w:type="dxa"/>
          </w:tcPr>
          <w:p w14:paraId="3685E5CD" w14:textId="77777777" w:rsidR="00D826B7" w:rsidRPr="00C44392" w:rsidRDefault="00D826B7" w:rsidP="00C44392">
            <w:pPr>
              <w:jc w:val="both"/>
              <w:rPr>
                <w:rFonts w:ascii="Arial" w:hAnsi="Arial" w:cs="Arial"/>
                <w:b/>
                <w:sz w:val="20"/>
                <w:szCs w:val="20"/>
              </w:rPr>
            </w:pPr>
          </w:p>
        </w:tc>
        <w:tc>
          <w:tcPr>
            <w:tcW w:w="353" w:type="dxa"/>
          </w:tcPr>
          <w:p w14:paraId="49CDBC45" w14:textId="77777777" w:rsidR="00D826B7" w:rsidRPr="00C44392" w:rsidRDefault="00D826B7" w:rsidP="00C44392">
            <w:pPr>
              <w:jc w:val="both"/>
              <w:rPr>
                <w:rFonts w:ascii="Arial" w:hAnsi="Arial" w:cs="Arial"/>
                <w:b/>
                <w:sz w:val="20"/>
                <w:szCs w:val="20"/>
              </w:rPr>
            </w:pPr>
          </w:p>
        </w:tc>
        <w:tc>
          <w:tcPr>
            <w:tcW w:w="540" w:type="dxa"/>
          </w:tcPr>
          <w:p w14:paraId="74BC71E3" w14:textId="77777777" w:rsidR="00D826B7" w:rsidRPr="00C44392" w:rsidRDefault="00D826B7" w:rsidP="00C44392">
            <w:pPr>
              <w:jc w:val="both"/>
              <w:rPr>
                <w:rFonts w:ascii="Arial" w:hAnsi="Arial" w:cs="Arial"/>
                <w:b/>
                <w:sz w:val="20"/>
                <w:szCs w:val="20"/>
              </w:rPr>
            </w:pPr>
          </w:p>
        </w:tc>
        <w:tc>
          <w:tcPr>
            <w:tcW w:w="776" w:type="dxa"/>
          </w:tcPr>
          <w:p w14:paraId="7C6A14F6" w14:textId="77777777" w:rsidR="00D826B7" w:rsidRPr="00C44392" w:rsidRDefault="00D826B7" w:rsidP="00C44392">
            <w:pPr>
              <w:jc w:val="both"/>
              <w:rPr>
                <w:rFonts w:ascii="Arial" w:hAnsi="Arial" w:cs="Arial"/>
                <w:b/>
                <w:sz w:val="20"/>
                <w:szCs w:val="20"/>
              </w:rPr>
            </w:pPr>
          </w:p>
        </w:tc>
        <w:tc>
          <w:tcPr>
            <w:tcW w:w="484" w:type="dxa"/>
          </w:tcPr>
          <w:p w14:paraId="0CB3192E" w14:textId="77777777" w:rsidR="00D826B7" w:rsidRPr="00C44392" w:rsidRDefault="00D826B7" w:rsidP="00C44392">
            <w:pPr>
              <w:jc w:val="both"/>
              <w:rPr>
                <w:rFonts w:ascii="Arial" w:hAnsi="Arial" w:cs="Arial"/>
                <w:b/>
                <w:sz w:val="20"/>
                <w:szCs w:val="20"/>
              </w:rPr>
            </w:pPr>
          </w:p>
        </w:tc>
        <w:tc>
          <w:tcPr>
            <w:tcW w:w="540" w:type="dxa"/>
          </w:tcPr>
          <w:p w14:paraId="4DD9BE45" w14:textId="77777777" w:rsidR="00D826B7" w:rsidRPr="00C44392" w:rsidRDefault="00D826B7" w:rsidP="00C44392">
            <w:pPr>
              <w:jc w:val="both"/>
              <w:rPr>
                <w:rFonts w:ascii="Arial" w:hAnsi="Arial" w:cs="Arial"/>
                <w:b/>
                <w:sz w:val="20"/>
                <w:szCs w:val="20"/>
              </w:rPr>
            </w:pPr>
          </w:p>
        </w:tc>
        <w:tc>
          <w:tcPr>
            <w:tcW w:w="720" w:type="dxa"/>
          </w:tcPr>
          <w:p w14:paraId="35653EA0"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082046A3" w14:textId="77777777" w:rsidR="00D826B7" w:rsidRPr="00C44392" w:rsidRDefault="00D826B7" w:rsidP="00C44392">
            <w:pPr>
              <w:jc w:val="both"/>
              <w:rPr>
                <w:rFonts w:ascii="Arial" w:hAnsi="Arial" w:cs="Arial"/>
                <w:b/>
                <w:sz w:val="20"/>
                <w:szCs w:val="20"/>
              </w:rPr>
            </w:pPr>
          </w:p>
        </w:tc>
      </w:tr>
      <w:tr w:rsidR="00D826B7" w:rsidRPr="00C44392" w14:paraId="67793823" w14:textId="77777777" w:rsidTr="00F66753">
        <w:tc>
          <w:tcPr>
            <w:tcW w:w="3960" w:type="dxa"/>
          </w:tcPr>
          <w:p w14:paraId="68F8D304"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13 : Electricité – Courants faibles</w:t>
            </w:r>
          </w:p>
        </w:tc>
        <w:tc>
          <w:tcPr>
            <w:tcW w:w="540" w:type="dxa"/>
          </w:tcPr>
          <w:p w14:paraId="2CC4211D" w14:textId="77777777" w:rsidR="00D826B7" w:rsidRPr="00C44392" w:rsidRDefault="00D826B7" w:rsidP="00C44392">
            <w:pPr>
              <w:jc w:val="both"/>
              <w:rPr>
                <w:rFonts w:ascii="Arial" w:hAnsi="Arial" w:cs="Arial"/>
                <w:b/>
                <w:sz w:val="20"/>
                <w:szCs w:val="20"/>
              </w:rPr>
            </w:pPr>
          </w:p>
        </w:tc>
        <w:tc>
          <w:tcPr>
            <w:tcW w:w="540" w:type="dxa"/>
          </w:tcPr>
          <w:p w14:paraId="7B371525" w14:textId="77777777" w:rsidR="00D826B7" w:rsidRPr="00C44392" w:rsidRDefault="00D826B7" w:rsidP="00C44392">
            <w:pPr>
              <w:jc w:val="both"/>
              <w:rPr>
                <w:rFonts w:ascii="Arial" w:hAnsi="Arial" w:cs="Arial"/>
                <w:b/>
                <w:sz w:val="20"/>
                <w:szCs w:val="20"/>
              </w:rPr>
            </w:pPr>
          </w:p>
        </w:tc>
        <w:tc>
          <w:tcPr>
            <w:tcW w:w="360" w:type="dxa"/>
          </w:tcPr>
          <w:p w14:paraId="0B3334D0" w14:textId="77777777" w:rsidR="00D826B7" w:rsidRPr="00C44392" w:rsidRDefault="00D826B7" w:rsidP="00C44392">
            <w:pPr>
              <w:jc w:val="both"/>
              <w:rPr>
                <w:rFonts w:ascii="Arial" w:hAnsi="Arial" w:cs="Arial"/>
                <w:b/>
                <w:sz w:val="20"/>
                <w:szCs w:val="20"/>
              </w:rPr>
            </w:pPr>
          </w:p>
        </w:tc>
        <w:tc>
          <w:tcPr>
            <w:tcW w:w="366" w:type="dxa"/>
          </w:tcPr>
          <w:p w14:paraId="467DD984" w14:textId="77777777" w:rsidR="00D826B7" w:rsidRPr="00C44392" w:rsidRDefault="00D826B7" w:rsidP="00C44392">
            <w:pPr>
              <w:jc w:val="both"/>
              <w:rPr>
                <w:rFonts w:ascii="Arial" w:hAnsi="Arial" w:cs="Arial"/>
                <w:b/>
                <w:sz w:val="20"/>
                <w:szCs w:val="20"/>
              </w:rPr>
            </w:pPr>
          </w:p>
        </w:tc>
        <w:tc>
          <w:tcPr>
            <w:tcW w:w="360" w:type="dxa"/>
          </w:tcPr>
          <w:p w14:paraId="650E8181" w14:textId="77777777" w:rsidR="00D826B7" w:rsidRPr="00C44392" w:rsidRDefault="00D826B7" w:rsidP="00C44392">
            <w:pPr>
              <w:jc w:val="both"/>
              <w:rPr>
                <w:rFonts w:ascii="Arial" w:hAnsi="Arial" w:cs="Arial"/>
                <w:b/>
                <w:sz w:val="20"/>
                <w:szCs w:val="20"/>
              </w:rPr>
            </w:pPr>
          </w:p>
        </w:tc>
        <w:tc>
          <w:tcPr>
            <w:tcW w:w="360" w:type="dxa"/>
          </w:tcPr>
          <w:p w14:paraId="788B28EC" w14:textId="77777777" w:rsidR="00D826B7" w:rsidRPr="00C44392" w:rsidRDefault="00D826B7" w:rsidP="00C44392">
            <w:pPr>
              <w:jc w:val="both"/>
              <w:rPr>
                <w:rFonts w:ascii="Arial" w:hAnsi="Arial" w:cs="Arial"/>
                <w:b/>
                <w:sz w:val="20"/>
                <w:szCs w:val="20"/>
              </w:rPr>
            </w:pPr>
          </w:p>
        </w:tc>
        <w:tc>
          <w:tcPr>
            <w:tcW w:w="360" w:type="dxa"/>
          </w:tcPr>
          <w:p w14:paraId="0DADD7A1"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6135F28F"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6DA74531" w14:textId="77777777" w:rsidR="00D826B7" w:rsidRPr="00C44392" w:rsidRDefault="00D826B7" w:rsidP="00C44392">
            <w:pPr>
              <w:jc w:val="both"/>
              <w:rPr>
                <w:rFonts w:ascii="Arial" w:hAnsi="Arial" w:cs="Arial"/>
                <w:b/>
                <w:sz w:val="20"/>
                <w:szCs w:val="20"/>
              </w:rPr>
            </w:pPr>
          </w:p>
        </w:tc>
        <w:tc>
          <w:tcPr>
            <w:tcW w:w="360" w:type="dxa"/>
          </w:tcPr>
          <w:p w14:paraId="4516628F"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06CFE83C"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710D08EE" w14:textId="77777777" w:rsidR="00D826B7" w:rsidRPr="00C44392" w:rsidRDefault="00D826B7" w:rsidP="00C44392">
            <w:pPr>
              <w:jc w:val="both"/>
              <w:rPr>
                <w:rFonts w:ascii="Arial" w:hAnsi="Arial" w:cs="Arial"/>
                <w:b/>
                <w:sz w:val="20"/>
                <w:szCs w:val="20"/>
              </w:rPr>
            </w:pPr>
          </w:p>
        </w:tc>
        <w:tc>
          <w:tcPr>
            <w:tcW w:w="907" w:type="dxa"/>
          </w:tcPr>
          <w:p w14:paraId="1C1C8913" w14:textId="77777777" w:rsidR="00D826B7" w:rsidRPr="00C44392" w:rsidRDefault="00D826B7" w:rsidP="00C44392">
            <w:pPr>
              <w:jc w:val="both"/>
              <w:rPr>
                <w:rFonts w:ascii="Arial" w:hAnsi="Arial" w:cs="Arial"/>
                <w:b/>
                <w:sz w:val="20"/>
                <w:szCs w:val="20"/>
              </w:rPr>
            </w:pPr>
          </w:p>
        </w:tc>
        <w:tc>
          <w:tcPr>
            <w:tcW w:w="353" w:type="dxa"/>
          </w:tcPr>
          <w:p w14:paraId="0DC36610" w14:textId="77777777" w:rsidR="00D826B7" w:rsidRPr="00C44392" w:rsidRDefault="00D826B7" w:rsidP="00C44392">
            <w:pPr>
              <w:jc w:val="both"/>
              <w:rPr>
                <w:rFonts w:ascii="Arial" w:hAnsi="Arial" w:cs="Arial"/>
                <w:b/>
                <w:sz w:val="20"/>
                <w:szCs w:val="20"/>
              </w:rPr>
            </w:pPr>
          </w:p>
        </w:tc>
        <w:tc>
          <w:tcPr>
            <w:tcW w:w="540" w:type="dxa"/>
          </w:tcPr>
          <w:p w14:paraId="1C2F2438" w14:textId="77777777" w:rsidR="00D826B7" w:rsidRPr="00C44392" w:rsidRDefault="00D826B7" w:rsidP="00C44392">
            <w:pPr>
              <w:jc w:val="both"/>
              <w:rPr>
                <w:rFonts w:ascii="Arial" w:hAnsi="Arial" w:cs="Arial"/>
                <w:b/>
                <w:sz w:val="20"/>
                <w:szCs w:val="20"/>
              </w:rPr>
            </w:pPr>
          </w:p>
        </w:tc>
        <w:tc>
          <w:tcPr>
            <w:tcW w:w="776" w:type="dxa"/>
          </w:tcPr>
          <w:p w14:paraId="578D38DB" w14:textId="77777777" w:rsidR="00D826B7" w:rsidRPr="00C44392" w:rsidRDefault="00D826B7" w:rsidP="00C44392">
            <w:pPr>
              <w:jc w:val="both"/>
              <w:rPr>
                <w:rFonts w:ascii="Arial" w:hAnsi="Arial" w:cs="Arial"/>
                <w:b/>
                <w:sz w:val="20"/>
                <w:szCs w:val="20"/>
              </w:rPr>
            </w:pPr>
          </w:p>
        </w:tc>
        <w:tc>
          <w:tcPr>
            <w:tcW w:w="484" w:type="dxa"/>
          </w:tcPr>
          <w:p w14:paraId="5FCB1275" w14:textId="77777777" w:rsidR="00D826B7" w:rsidRPr="00C44392" w:rsidRDefault="00D826B7" w:rsidP="00C44392">
            <w:pPr>
              <w:jc w:val="both"/>
              <w:rPr>
                <w:rFonts w:ascii="Arial" w:hAnsi="Arial" w:cs="Arial"/>
                <w:b/>
                <w:sz w:val="20"/>
                <w:szCs w:val="20"/>
              </w:rPr>
            </w:pPr>
          </w:p>
        </w:tc>
        <w:tc>
          <w:tcPr>
            <w:tcW w:w="540" w:type="dxa"/>
          </w:tcPr>
          <w:p w14:paraId="0C8FF7BC" w14:textId="77777777" w:rsidR="00D826B7" w:rsidRPr="00C44392" w:rsidRDefault="00D826B7" w:rsidP="00C44392">
            <w:pPr>
              <w:jc w:val="both"/>
              <w:rPr>
                <w:rFonts w:ascii="Arial" w:hAnsi="Arial" w:cs="Arial"/>
                <w:b/>
                <w:sz w:val="20"/>
                <w:szCs w:val="20"/>
              </w:rPr>
            </w:pPr>
          </w:p>
        </w:tc>
        <w:tc>
          <w:tcPr>
            <w:tcW w:w="720" w:type="dxa"/>
          </w:tcPr>
          <w:p w14:paraId="0A1FA9FD"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7BC8F558" w14:textId="77777777" w:rsidR="00D826B7" w:rsidRPr="00C44392" w:rsidRDefault="00D826B7" w:rsidP="00C44392">
            <w:pPr>
              <w:jc w:val="both"/>
              <w:rPr>
                <w:rFonts w:ascii="Arial" w:hAnsi="Arial" w:cs="Arial"/>
                <w:b/>
                <w:sz w:val="20"/>
                <w:szCs w:val="20"/>
              </w:rPr>
            </w:pPr>
          </w:p>
        </w:tc>
      </w:tr>
      <w:tr w:rsidR="00D826B7" w:rsidRPr="00C44392" w14:paraId="07098B8C" w14:textId="77777777" w:rsidTr="00F66753">
        <w:tc>
          <w:tcPr>
            <w:tcW w:w="3960" w:type="dxa"/>
          </w:tcPr>
          <w:p w14:paraId="306B8AA1"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14 : Electricité – Courants forts</w:t>
            </w:r>
          </w:p>
        </w:tc>
        <w:tc>
          <w:tcPr>
            <w:tcW w:w="540" w:type="dxa"/>
          </w:tcPr>
          <w:p w14:paraId="28B21C41" w14:textId="77777777" w:rsidR="00D826B7" w:rsidRPr="00C44392" w:rsidRDefault="00D826B7" w:rsidP="00C44392">
            <w:pPr>
              <w:jc w:val="both"/>
              <w:rPr>
                <w:rFonts w:ascii="Arial" w:hAnsi="Arial" w:cs="Arial"/>
                <w:b/>
                <w:sz w:val="20"/>
                <w:szCs w:val="20"/>
              </w:rPr>
            </w:pPr>
          </w:p>
        </w:tc>
        <w:tc>
          <w:tcPr>
            <w:tcW w:w="540" w:type="dxa"/>
          </w:tcPr>
          <w:p w14:paraId="53F2B451" w14:textId="77777777" w:rsidR="00D826B7" w:rsidRPr="00C44392" w:rsidRDefault="00D826B7" w:rsidP="00C44392">
            <w:pPr>
              <w:jc w:val="both"/>
              <w:rPr>
                <w:rFonts w:ascii="Arial" w:hAnsi="Arial" w:cs="Arial"/>
                <w:b/>
                <w:sz w:val="20"/>
                <w:szCs w:val="20"/>
              </w:rPr>
            </w:pPr>
          </w:p>
        </w:tc>
        <w:tc>
          <w:tcPr>
            <w:tcW w:w="360" w:type="dxa"/>
          </w:tcPr>
          <w:p w14:paraId="20FC64F0" w14:textId="77777777" w:rsidR="00D826B7" w:rsidRPr="00C44392" w:rsidRDefault="00D826B7" w:rsidP="00C44392">
            <w:pPr>
              <w:jc w:val="both"/>
              <w:rPr>
                <w:rFonts w:ascii="Arial" w:hAnsi="Arial" w:cs="Arial"/>
                <w:b/>
                <w:sz w:val="20"/>
                <w:szCs w:val="20"/>
              </w:rPr>
            </w:pPr>
          </w:p>
        </w:tc>
        <w:tc>
          <w:tcPr>
            <w:tcW w:w="366" w:type="dxa"/>
          </w:tcPr>
          <w:p w14:paraId="0DB9190B" w14:textId="77777777" w:rsidR="00D826B7" w:rsidRPr="00C44392" w:rsidRDefault="00D826B7" w:rsidP="00C44392">
            <w:pPr>
              <w:jc w:val="both"/>
              <w:rPr>
                <w:rFonts w:ascii="Arial" w:hAnsi="Arial" w:cs="Arial"/>
                <w:b/>
                <w:sz w:val="20"/>
                <w:szCs w:val="20"/>
              </w:rPr>
            </w:pPr>
          </w:p>
        </w:tc>
        <w:tc>
          <w:tcPr>
            <w:tcW w:w="360" w:type="dxa"/>
          </w:tcPr>
          <w:p w14:paraId="110263E9" w14:textId="77777777" w:rsidR="00D826B7" w:rsidRPr="00C44392" w:rsidRDefault="00D826B7" w:rsidP="00C44392">
            <w:pPr>
              <w:jc w:val="both"/>
              <w:rPr>
                <w:rFonts w:ascii="Arial" w:hAnsi="Arial" w:cs="Arial"/>
                <w:b/>
                <w:sz w:val="20"/>
                <w:szCs w:val="20"/>
              </w:rPr>
            </w:pPr>
          </w:p>
        </w:tc>
        <w:tc>
          <w:tcPr>
            <w:tcW w:w="360" w:type="dxa"/>
          </w:tcPr>
          <w:p w14:paraId="23BF9BDE" w14:textId="77777777" w:rsidR="00D826B7" w:rsidRPr="00C44392" w:rsidRDefault="00D826B7" w:rsidP="00C44392">
            <w:pPr>
              <w:jc w:val="both"/>
              <w:rPr>
                <w:rFonts w:ascii="Arial" w:hAnsi="Arial" w:cs="Arial"/>
                <w:b/>
                <w:sz w:val="20"/>
                <w:szCs w:val="20"/>
              </w:rPr>
            </w:pPr>
          </w:p>
        </w:tc>
        <w:tc>
          <w:tcPr>
            <w:tcW w:w="360" w:type="dxa"/>
          </w:tcPr>
          <w:p w14:paraId="08CB4C4C"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7A3ABF5F"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3ACC8F75" w14:textId="77777777" w:rsidR="00D826B7" w:rsidRPr="00C44392" w:rsidRDefault="00D826B7" w:rsidP="00C44392">
            <w:pPr>
              <w:jc w:val="both"/>
              <w:rPr>
                <w:rFonts w:ascii="Arial" w:hAnsi="Arial" w:cs="Arial"/>
                <w:b/>
                <w:sz w:val="20"/>
                <w:szCs w:val="20"/>
              </w:rPr>
            </w:pPr>
          </w:p>
        </w:tc>
        <w:tc>
          <w:tcPr>
            <w:tcW w:w="360" w:type="dxa"/>
          </w:tcPr>
          <w:p w14:paraId="54A83D5D"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55470C06"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21A529F5" w14:textId="77777777" w:rsidR="00D826B7" w:rsidRPr="00C44392" w:rsidRDefault="00D826B7" w:rsidP="00C44392">
            <w:pPr>
              <w:jc w:val="both"/>
              <w:rPr>
                <w:rFonts w:ascii="Arial" w:hAnsi="Arial" w:cs="Arial"/>
                <w:b/>
                <w:sz w:val="20"/>
                <w:szCs w:val="20"/>
              </w:rPr>
            </w:pPr>
          </w:p>
        </w:tc>
        <w:tc>
          <w:tcPr>
            <w:tcW w:w="907" w:type="dxa"/>
          </w:tcPr>
          <w:p w14:paraId="5847656F" w14:textId="77777777" w:rsidR="00D826B7" w:rsidRPr="00C44392" w:rsidRDefault="00D826B7" w:rsidP="00C44392">
            <w:pPr>
              <w:jc w:val="both"/>
              <w:rPr>
                <w:rFonts w:ascii="Arial" w:hAnsi="Arial" w:cs="Arial"/>
                <w:b/>
                <w:sz w:val="20"/>
                <w:szCs w:val="20"/>
              </w:rPr>
            </w:pPr>
          </w:p>
        </w:tc>
        <w:tc>
          <w:tcPr>
            <w:tcW w:w="353" w:type="dxa"/>
          </w:tcPr>
          <w:p w14:paraId="460B2D77" w14:textId="77777777" w:rsidR="00D826B7" w:rsidRPr="00C44392" w:rsidRDefault="00D826B7" w:rsidP="00C44392">
            <w:pPr>
              <w:jc w:val="both"/>
              <w:rPr>
                <w:rFonts w:ascii="Arial" w:hAnsi="Arial" w:cs="Arial"/>
                <w:b/>
                <w:sz w:val="20"/>
                <w:szCs w:val="20"/>
              </w:rPr>
            </w:pPr>
          </w:p>
        </w:tc>
        <w:tc>
          <w:tcPr>
            <w:tcW w:w="540" w:type="dxa"/>
          </w:tcPr>
          <w:p w14:paraId="35DBF56A" w14:textId="77777777" w:rsidR="00D826B7" w:rsidRPr="00C44392" w:rsidRDefault="00D826B7" w:rsidP="00C44392">
            <w:pPr>
              <w:jc w:val="both"/>
              <w:rPr>
                <w:rFonts w:ascii="Arial" w:hAnsi="Arial" w:cs="Arial"/>
                <w:b/>
                <w:sz w:val="20"/>
                <w:szCs w:val="20"/>
              </w:rPr>
            </w:pPr>
          </w:p>
        </w:tc>
        <w:tc>
          <w:tcPr>
            <w:tcW w:w="776" w:type="dxa"/>
          </w:tcPr>
          <w:p w14:paraId="5262AC6A" w14:textId="77777777" w:rsidR="00D826B7" w:rsidRPr="00C44392" w:rsidRDefault="00D826B7" w:rsidP="00C44392">
            <w:pPr>
              <w:jc w:val="both"/>
              <w:rPr>
                <w:rFonts w:ascii="Arial" w:hAnsi="Arial" w:cs="Arial"/>
                <w:b/>
                <w:sz w:val="20"/>
                <w:szCs w:val="20"/>
              </w:rPr>
            </w:pPr>
          </w:p>
        </w:tc>
        <w:tc>
          <w:tcPr>
            <w:tcW w:w="484" w:type="dxa"/>
          </w:tcPr>
          <w:p w14:paraId="2E7D2E3C" w14:textId="77777777" w:rsidR="00D826B7" w:rsidRPr="00C44392" w:rsidRDefault="00D826B7" w:rsidP="00C44392">
            <w:pPr>
              <w:jc w:val="both"/>
              <w:rPr>
                <w:rFonts w:ascii="Arial" w:hAnsi="Arial" w:cs="Arial"/>
                <w:b/>
                <w:sz w:val="20"/>
                <w:szCs w:val="20"/>
              </w:rPr>
            </w:pPr>
          </w:p>
        </w:tc>
        <w:tc>
          <w:tcPr>
            <w:tcW w:w="540" w:type="dxa"/>
          </w:tcPr>
          <w:p w14:paraId="13637177" w14:textId="77777777" w:rsidR="00D826B7" w:rsidRPr="00C44392" w:rsidRDefault="00D826B7" w:rsidP="00C44392">
            <w:pPr>
              <w:jc w:val="both"/>
              <w:rPr>
                <w:rFonts w:ascii="Arial" w:hAnsi="Arial" w:cs="Arial"/>
                <w:b/>
                <w:sz w:val="20"/>
                <w:szCs w:val="20"/>
              </w:rPr>
            </w:pPr>
          </w:p>
        </w:tc>
        <w:tc>
          <w:tcPr>
            <w:tcW w:w="720" w:type="dxa"/>
          </w:tcPr>
          <w:p w14:paraId="6904A883"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72C191F6" w14:textId="77777777" w:rsidR="00D826B7" w:rsidRPr="00C44392" w:rsidRDefault="00D826B7" w:rsidP="00C44392">
            <w:pPr>
              <w:jc w:val="both"/>
              <w:rPr>
                <w:rFonts w:ascii="Arial" w:hAnsi="Arial" w:cs="Arial"/>
                <w:b/>
                <w:sz w:val="20"/>
                <w:szCs w:val="20"/>
              </w:rPr>
            </w:pPr>
          </w:p>
        </w:tc>
      </w:tr>
      <w:tr w:rsidR="00D826B7" w:rsidRPr="00C44392" w14:paraId="79BE8280" w14:textId="77777777" w:rsidTr="00F66753">
        <w:tc>
          <w:tcPr>
            <w:tcW w:w="3960" w:type="dxa"/>
          </w:tcPr>
          <w:p w14:paraId="143B3308"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 xml:space="preserve">15 : Clim/ventilation </w:t>
            </w:r>
          </w:p>
        </w:tc>
        <w:tc>
          <w:tcPr>
            <w:tcW w:w="540" w:type="dxa"/>
          </w:tcPr>
          <w:p w14:paraId="3E218416" w14:textId="77777777" w:rsidR="00D826B7" w:rsidRPr="00C44392" w:rsidRDefault="00D826B7" w:rsidP="00C44392">
            <w:pPr>
              <w:jc w:val="both"/>
              <w:rPr>
                <w:rFonts w:ascii="Arial" w:hAnsi="Arial" w:cs="Arial"/>
                <w:b/>
                <w:sz w:val="20"/>
                <w:szCs w:val="20"/>
              </w:rPr>
            </w:pPr>
          </w:p>
        </w:tc>
        <w:tc>
          <w:tcPr>
            <w:tcW w:w="540" w:type="dxa"/>
          </w:tcPr>
          <w:p w14:paraId="26D51317" w14:textId="77777777" w:rsidR="00D826B7" w:rsidRPr="00C44392" w:rsidRDefault="00D826B7" w:rsidP="00C44392">
            <w:pPr>
              <w:jc w:val="both"/>
              <w:rPr>
                <w:rFonts w:ascii="Arial" w:hAnsi="Arial" w:cs="Arial"/>
                <w:b/>
                <w:sz w:val="20"/>
                <w:szCs w:val="20"/>
              </w:rPr>
            </w:pPr>
          </w:p>
        </w:tc>
        <w:tc>
          <w:tcPr>
            <w:tcW w:w="360" w:type="dxa"/>
          </w:tcPr>
          <w:p w14:paraId="574A1DB0" w14:textId="77777777" w:rsidR="00D826B7" w:rsidRPr="00C44392" w:rsidRDefault="00D826B7" w:rsidP="00C44392">
            <w:pPr>
              <w:jc w:val="both"/>
              <w:rPr>
                <w:rFonts w:ascii="Arial" w:hAnsi="Arial" w:cs="Arial"/>
                <w:b/>
                <w:sz w:val="20"/>
                <w:szCs w:val="20"/>
              </w:rPr>
            </w:pPr>
          </w:p>
        </w:tc>
        <w:tc>
          <w:tcPr>
            <w:tcW w:w="366" w:type="dxa"/>
          </w:tcPr>
          <w:p w14:paraId="5161DBF4" w14:textId="77777777" w:rsidR="00D826B7" w:rsidRPr="00C44392" w:rsidRDefault="00D826B7" w:rsidP="00C44392">
            <w:pPr>
              <w:jc w:val="both"/>
              <w:rPr>
                <w:rFonts w:ascii="Arial" w:hAnsi="Arial" w:cs="Arial"/>
                <w:b/>
                <w:sz w:val="20"/>
                <w:szCs w:val="20"/>
              </w:rPr>
            </w:pPr>
          </w:p>
        </w:tc>
        <w:tc>
          <w:tcPr>
            <w:tcW w:w="360" w:type="dxa"/>
          </w:tcPr>
          <w:p w14:paraId="323FF283" w14:textId="77777777" w:rsidR="00D826B7" w:rsidRPr="00C44392" w:rsidRDefault="00D826B7" w:rsidP="00C44392">
            <w:pPr>
              <w:jc w:val="both"/>
              <w:rPr>
                <w:rFonts w:ascii="Arial" w:hAnsi="Arial" w:cs="Arial"/>
                <w:b/>
                <w:sz w:val="20"/>
                <w:szCs w:val="20"/>
              </w:rPr>
            </w:pPr>
          </w:p>
        </w:tc>
        <w:tc>
          <w:tcPr>
            <w:tcW w:w="360" w:type="dxa"/>
          </w:tcPr>
          <w:p w14:paraId="5A476162" w14:textId="77777777" w:rsidR="00D826B7" w:rsidRPr="00C44392" w:rsidRDefault="00D826B7" w:rsidP="00C44392">
            <w:pPr>
              <w:jc w:val="both"/>
              <w:rPr>
                <w:rFonts w:ascii="Arial" w:hAnsi="Arial" w:cs="Arial"/>
                <w:b/>
                <w:sz w:val="20"/>
                <w:szCs w:val="20"/>
              </w:rPr>
            </w:pPr>
          </w:p>
        </w:tc>
        <w:tc>
          <w:tcPr>
            <w:tcW w:w="360" w:type="dxa"/>
          </w:tcPr>
          <w:p w14:paraId="7F6FC59D"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7DFD1024"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70613BDF" w14:textId="77777777" w:rsidR="00D826B7" w:rsidRPr="00C44392" w:rsidRDefault="00D826B7" w:rsidP="00C44392">
            <w:pPr>
              <w:jc w:val="both"/>
              <w:rPr>
                <w:rFonts w:ascii="Arial" w:hAnsi="Arial" w:cs="Arial"/>
                <w:b/>
                <w:sz w:val="20"/>
                <w:szCs w:val="20"/>
              </w:rPr>
            </w:pPr>
          </w:p>
        </w:tc>
        <w:tc>
          <w:tcPr>
            <w:tcW w:w="360" w:type="dxa"/>
          </w:tcPr>
          <w:p w14:paraId="5D42D185"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676CD0BA"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5490619C" w14:textId="77777777" w:rsidR="00D826B7" w:rsidRPr="00C44392" w:rsidRDefault="00D826B7" w:rsidP="00C44392">
            <w:pPr>
              <w:jc w:val="both"/>
              <w:rPr>
                <w:rFonts w:ascii="Arial" w:hAnsi="Arial" w:cs="Arial"/>
                <w:b/>
                <w:sz w:val="20"/>
                <w:szCs w:val="20"/>
              </w:rPr>
            </w:pPr>
          </w:p>
        </w:tc>
        <w:tc>
          <w:tcPr>
            <w:tcW w:w="907" w:type="dxa"/>
          </w:tcPr>
          <w:p w14:paraId="41FD890B" w14:textId="77777777" w:rsidR="00D826B7" w:rsidRPr="00C44392" w:rsidRDefault="00D826B7" w:rsidP="00C44392">
            <w:pPr>
              <w:jc w:val="both"/>
              <w:rPr>
                <w:rFonts w:ascii="Arial" w:hAnsi="Arial" w:cs="Arial"/>
                <w:b/>
                <w:sz w:val="20"/>
                <w:szCs w:val="20"/>
              </w:rPr>
            </w:pPr>
          </w:p>
        </w:tc>
        <w:tc>
          <w:tcPr>
            <w:tcW w:w="353" w:type="dxa"/>
          </w:tcPr>
          <w:p w14:paraId="367F5000" w14:textId="77777777" w:rsidR="00D826B7" w:rsidRPr="00C44392" w:rsidRDefault="00D826B7" w:rsidP="00C44392">
            <w:pPr>
              <w:jc w:val="both"/>
              <w:rPr>
                <w:rFonts w:ascii="Arial" w:hAnsi="Arial" w:cs="Arial"/>
                <w:b/>
                <w:sz w:val="20"/>
                <w:szCs w:val="20"/>
              </w:rPr>
            </w:pPr>
          </w:p>
        </w:tc>
        <w:tc>
          <w:tcPr>
            <w:tcW w:w="540" w:type="dxa"/>
          </w:tcPr>
          <w:p w14:paraId="4D2CE425" w14:textId="77777777" w:rsidR="00D826B7" w:rsidRPr="00C44392" w:rsidRDefault="00D826B7" w:rsidP="00C44392">
            <w:pPr>
              <w:jc w:val="both"/>
              <w:rPr>
                <w:rFonts w:ascii="Arial" w:hAnsi="Arial" w:cs="Arial"/>
                <w:b/>
                <w:sz w:val="20"/>
                <w:szCs w:val="20"/>
              </w:rPr>
            </w:pPr>
          </w:p>
        </w:tc>
        <w:tc>
          <w:tcPr>
            <w:tcW w:w="776" w:type="dxa"/>
          </w:tcPr>
          <w:p w14:paraId="4E39389B" w14:textId="77777777" w:rsidR="00D826B7" w:rsidRPr="00C44392" w:rsidRDefault="00D826B7" w:rsidP="00C44392">
            <w:pPr>
              <w:jc w:val="both"/>
              <w:rPr>
                <w:rFonts w:ascii="Arial" w:hAnsi="Arial" w:cs="Arial"/>
                <w:b/>
                <w:sz w:val="20"/>
                <w:szCs w:val="20"/>
              </w:rPr>
            </w:pPr>
          </w:p>
        </w:tc>
        <w:tc>
          <w:tcPr>
            <w:tcW w:w="484" w:type="dxa"/>
          </w:tcPr>
          <w:p w14:paraId="043D71FF" w14:textId="77777777" w:rsidR="00D826B7" w:rsidRPr="00C44392" w:rsidRDefault="00D826B7" w:rsidP="00C44392">
            <w:pPr>
              <w:jc w:val="both"/>
              <w:rPr>
                <w:rFonts w:ascii="Arial" w:hAnsi="Arial" w:cs="Arial"/>
                <w:b/>
                <w:sz w:val="20"/>
                <w:szCs w:val="20"/>
              </w:rPr>
            </w:pPr>
          </w:p>
        </w:tc>
        <w:tc>
          <w:tcPr>
            <w:tcW w:w="540" w:type="dxa"/>
          </w:tcPr>
          <w:p w14:paraId="444AF564" w14:textId="77777777" w:rsidR="00D826B7" w:rsidRPr="00C44392" w:rsidRDefault="00D826B7" w:rsidP="00C44392">
            <w:pPr>
              <w:jc w:val="both"/>
              <w:rPr>
                <w:rFonts w:ascii="Arial" w:hAnsi="Arial" w:cs="Arial"/>
                <w:b/>
                <w:sz w:val="20"/>
                <w:szCs w:val="20"/>
              </w:rPr>
            </w:pPr>
          </w:p>
        </w:tc>
        <w:tc>
          <w:tcPr>
            <w:tcW w:w="720" w:type="dxa"/>
          </w:tcPr>
          <w:p w14:paraId="0AB4C82F"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54707828" w14:textId="77777777" w:rsidR="00D826B7" w:rsidRPr="00C44392" w:rsidRDefault="00D826B7" w:rsidP="00C44392">
            <w:pPr>
              <w:jc w:val="both"/>
              <w:rPr>
                <w:rFonts w:ascii="Arial" w:hAnsi="Arial" w:cs="Arial"/>
                <w:b/>
                <w:sz w:val="20"/>
                <w:szCs w:val="20"/>
              </w:rPr>
            </w:pPr>
          </w:p>
        </w:tc>
      </w:tr>
      <w:tr w:rsidR="00D826B7" w:rsidRPr="00C44392" w14:paraId="4EB51340" w14:textId="77777777" w:rsidTr="00F66753">
        <w:tc>
          <w:tcPr>
            <w:tcW w:w="3960" w:type="dxa"/>
          </w:tcPr>
          <w:p w14:paraId="1CA15EE4"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 xml:space="preserve">16 : Isolation des murs </w:t>
            </w:r>
          </w:p>
        </w:tc>
        <w:tc>
          <w:tcPr>
            <w:tcW w:w="540" w:type="dxa"/>
          </w:tcPr>
          <w:p w14:paraId="75C20400" w14:textId="77777777" w:rsidR="00D826B7" w:rsidRPr="00C44392" w:rsidRDefault="00D826B7" w:rsidP="00C44392">
            <w:pPr>
              <w:jc w:val="both"/>
              <w:rPr>
                <w:rFonts w:ascii="Arial" w:hAnsi="Arial" w:cs="Arial"/>
                <w:b/>
                <w:sz w:val="20"/>
                <w:szCs w:val="20"/>
              </w:rPr>
            </w:pPr>
          </w:p>
        </w:tc>
        <w:tc>
          <w:tcPr>
            <w:tcW w:w="540" w:type="dxa"/>
          </w:tcPr>
          <w:p w14:paraId="2F207687" w14:textId="77777777" w:rsidR="00D826B7" w:rsidRPr="00C44392" w:rsidRDefault="00D826B7" w:rsidP="00C44392">
            <w:pPr>
              <w:jc w:val="both"/>
              <w:rPr>
                <w:rFonts w:ascii="Arial" w:hAnsi="Arial" w:cs="Arial"/>
                <w:b/>
                <w:sz w:val="20"/>
                <w:szCs w:val="20"/>
              </w:rPr>
            </w:pPr>
          </w:p>
        </w:tc>
        <w:tc>
          <w:tcPr>
            <w:tcW w:w="360" w:type="dxa"/>
          </w:tcPr>
          <w:p w14:paraId="0B6FDCB5" w14:textId="77777777" w:rsidR="00D826B7" w:rsidRPr="00C44392" w:rsidRDefault="00D826B7" w:rsidP="00C44392">
            <w:pPr>
              <w:jc w:val="both"/>
              <w:rPr>
                <w:rFonts w:ascii="Arial" w:hAnsi="Arial" w:cs="Arial"/>
                <w:b/>
                <w:sz w:val="20"/>
                <w:szCs w:val="20"/>
              </w:rPr>
            </w:pPr>
          </w:p>
        </w:tc>
        <w:tc>
          <w:tcPr>
            <w:tcW w:w="366" w:type="dxa"/>
          </w:tcPr>
          <w:p w14:paraId="5D72C00D" w14:textId="77777777" w:rsidR="00D826B7" w:rsidRPr="00C44392" w:rsidRDefault="00D826B7" w:rsidP="00C44392">
            <w:pPr>
              <w:jc w:val="both"/>
              <w:rPr>
                <w:rFonts w:ascii="Arial" w:hAnsi="Arial" w:cs="Arial"/>
                <w:b/>
                <w:sz w:val="20"/>
                <w:szCs w:val="20"/>
              </w:rPr>
            </w:pPr>
          </w:p>
        </w:tc>
        <w:tc>
          <w:tcPr>
            <w:tcW w:w="360" w:type="dxa"/>
          </w:tcPr>
          <w:p w14:paraId="163EAAB0" w14:textId="77777777" w:rsidR="00D826B7" w:rsidRPr="00C44392" w:rsidRDefault="00D826B7" w:rsidP="00C44392">
            <w:pPr>
              <w:jc w:val="both"/>
              <w:rPr>
                <w:rFonts w:ascii="Arial" w:hAnsi="Arial" w:cs="Arial"/>
                <w:b/>
                <w:sz w:val="20"/>
                <w:szCs w:val="20"/>
              </w:rPr>
            </w:pPr>
          </w:p>
        </w:tc>
        <w:tc>
          <w:tcPr>
            <w:tcW w:w="360" w:type="dxa"/>
          </w:tcPr>
          <w:p w14:paraId="7D26CDFE" w14:textId="77777777" w:rsidR="00D826B7" w:rsidRPr="00C44392" w:rsidRDefault="00D826B7" w:rsidP="00C44392">
            <w:pPr>
              <w:jc w:val="both"/>
              <w:rPr>
                <w:rFonts w:ascii="Arial" w:hAnsi="Arial" w:cs="Arial"/>
                <w:b/>
                <w:sz w:val="20"/>
                <w:szCs w:val="20"/>
              </w:rPr>
            </w:pPr>
          </w:p>
        </w:tc>
        <w:tc>
          <w:tcPr>
            <w:tcW w:w="360" w:type="dxa"/>
          </w:tcPr>
          <w:p w14:paraId="54B981FB"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6BBC6BFF"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36881278" w14:textId="77777777" w:rsidR="00D826B7" w:rsidRPr="00C44392" w:rsidRDefault="00D826B7" w:rsidP="00C44392">
            <w:pPr>
              <w:jc w:val="both"/>
              <w:rPr>
                <w:rFonts w:ascii="Arial" w:hAnsi="Arial" w:cs="Arial"/>
                <w:b/>
                <w:sz w:val="20"/>
                <w:szCs w:val="20"/>
              </w:rPr>
            </w:pPr>
          </w:p>
        </w:tc>
        <w:tc>
          <w:tcPr>
            <w:tcW w:w="360" w:type="dxa"/>
          </w:tcPr>
          <w:p w14:paraId="1D3950C0"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3ADB9058"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143D5B76" w14:textId="77777777" w:rsidR="00D826B7" w:rsidRPr="00C44392" w:rsidRDefault="00D826B7" w:rsidP="00C44392">
            <w:pPr>
              <w:jc w:val="both"/>
              <w:rPr>
                <w:rFonts w:ascii="Arial" w:hAnsi="Arial" w:cs="Arial"/>
                <w:b/>
                <w:sz w:val="20"/>
                <w:szCs w:val="20"/>
              </w:rPr>
            </w:pPr>
          </w:p>
        </w:tc>
        <w:tc>
          <w:tcPr>
            <w:tcW w:w="907" w:type="dxa"/>
          </w:tcPr>
          <w:p w14:paraId="10EA6907" w14:textId="77777777" w:rsidR="00D826B7" w:rsidRPr="00C44392" w:rsidRDefault="00D826B7" w:rsidP="00C44392">
            <w:pPr>
              <w:jc w:val="both"/>
              <w:rPr>
                <w:rFonts w:ascii="Arial" w:hAnsi="Arial" w:cs="Arial"/>
                <w:b/>
                <w:sz w:val="20"/>
                <w:szCs w:val="20"/>
              </w:rPr>
            </w:pPr>
          </w:p>
        </w:tc>
        <w:tc>
          <w:tcPr>
            <w:tcW w:w="353" w:type="dxa"/>
          </w:tcPr>
          <w:p w14:paraId="0BCBFD00" w14:textId="77777777" w:rsidR="00D826B7" w:rsidRPr="00C44392" w:rsidRDefault="00D826B7" w:rsidP="00C44392">
            <w:pPr>
              <w:jc w:val="both"/>
              <w:rPr>
                <w:rFonts w:ascii="Arial" w:hAnsi="Arial" w:cs="Arial"/>
                <w:b/>
                <w:sz w:val="20"/>
                <w:szCs w:val="20"/>
              </w:rPr>
            </w:pPr>
          </w:p>
        </w:tc>
        <w:tc>
          <w:tcPr>
            <w:tcW w:w="540" w:type="dxa"/>
          </w:tcPr>
          <w:p w14:paraId="2BB5991B" w14:textId="77777777" w:rsidR="00D826B7" w:rsidRPr="00C44392" w:rsidRDefault="00D826B7" w:rsidP="00C44392">
            <w:pPr>
              <w:jc w:val="both"/>
              <w:rPr>
                <w:rFonts w:ascii="Arial" w:hAnsi="Arial" w:cs="Arial"/>
                <w:b/>
                <w:sz w:val="20"/>
                <w:szCs w:val="20"/>
              </w:rPr>
            </w:pPr>
          </w:p>
        </w:tc>
        <w:tc>
          <w:tcPr>
            <w:tcW w:w="776" w:type="dxa"/>
          </w:tcPr>
          <w:p w14:paraId="70BF6BCF" w14:textId="77777777" w:rsidR="00D826B7" w:rsidRPr="00C44392" w:rsidRDefault="00D826B7" w:rsidP="00C44392">
            <w:pPr>
              <w:jc w:val="both"/>
              <w:rPr>
                <w:rFonts w:ascii="Arial" w:hAnsi="Arial" w:cs="Arial"/>
                <w:b/>
                <w:sz w:val="20"/>
                <w:szCs w:val="20"/>
              </w:rPr>
            </w:pPr>
          </w:p>
        </w:tc>
        <w:tc>
          <w:tcPr>
            <w:tcW w:w="484" w:type="dxa"/>
          </w:tcPr>
          <w:p w14:paraId="7A97DD94" w14:textId="77777777" w:rsidR="00D826B7" w:rsidRPr="00C44392" w:rsidRDefault="00D826B7" w:rsidP="00C44392">
            <w:pPr>
              <w:jc w:val="both"/>
              <w:rPr>
                <w:rFonts w:ascii="Arial" w:hAnsi="Arial" w:cs="Arial"/>
                <w:b/>
                <w:sz w:val="20"/>
                <w:szCs w:val="20"/>
              </w:rPr>
            </w:pPr>
          </w:p>
        </w:tc>
        <w:tc>
          <w:tcPr>
            <w:tcW w:w="540" w:type="dxa"/>
          </w:tcPr>
          <w:p w14:paraId="2F1C80DC" w14:textId="77777777" w:rsidR="00D826B7" w:rsidRPr="00C44392" w:rsidRDefault="00D826B7" w:rsidP="00C44392">
            <w:pPr>
              <w:jc w:val="both"/>
              <w:rPr>
                <w:rFonts w:ascii="Arial" w:hAnsi="Arial" w:cs="Arial"/>
                <w:b/>
                <w:sz w:val="20"/>
                <w:szCs w:val="20"/>
              </w:rPr>
            </w:pPr>
          </w:p>
        </w:tc>
        <w:tc>
          <w:tcPr>
            <w:tcW w:w="720" w:type="dxa"/>
          </w:tcPr>
          <w:p w14:paraId="738848C4"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4E5C8708" w14:textId="77777777" w:rsidR="00D826B7" w:rsidRPr="00C44392" w:rsidRDefault="00D826B7" w:rsidP="00C44392">
            <w:pPr>
              <w:jc w:val="both"/>
              <w:rPr>
                <w:rFonts w:ascii="Arial" w:hAnsi="Arial" w:cs="Arial"/>
                <w:b/>
                <w:sz w:val="20"/>
                <w:szCs w:val="20"/>
              </w:rPr>
            </w:pPr>
          </w:p>
        </w:tc>
      </w:tr>
      <w:tr w:rsidR="00D826B7" w:rsidRPr="00C44392" w14:paraId="4C3A6206" w14:textId="77777777" w:rsidTr="00F66753">
        <w:tc>
          <w:tcPr>
            <w:tcW w:w="3960" w:type="dxa"/>
          </w:tcPr>
          <w:p w14:paraId="13B053D2"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17 : Plâtrerie</w:t>
            </w:r>
          </w:p>
        </w:tc>
        <w:tc>
          <w:tcPr>
            <w:tcW w:w="540" w:type="dxa"/>
          </w:tcPr>
          <w:p w14:paraId="6E8C6365" w14:textId="77777777" w:rsidR="00D826B7" w:rsidRPr="00C44392" w:rsidRDefault="00D826B7" w:rsidP="00C44392">
            <w:pPr>
              <w:jc w:val="both"/>
              <w:rPr>
                <w:rFonts w:ascii="Arial" w:hAnsi="Arial" w:cs="Arial"/>
                <w:b/>
                <w:sz w:val="20"/>
                <w:szCs w:val="20"/>
              </w:rPr>
            </w:pPr>
          </w:p>
        </w:tc>
        <w:tc>
          <w:tcPr>
            <w:tcW w:w="540" w:type="dxa"/>
          </w:tcPr>
          <w:p w14:paraId="1ACE1E2B" w14:textId="77777777" w:rsidR="00D826B7" w:rsidRPr="00C44392" w:rsidRDefault="00D826B7" w:rsidP="00C44392">
            <w:pPr>
              <w:jc w:val="both"/>
              <w:rPr>
                <w:rFonts w:ascii="Arial" w:hAnsi="Arial" w:cs="Arial"/>
                <w:b/>
                <w:sz w:val="20"/>
                <w:szCs w:val="20"/>
              </w:rPr>
            </w:pPr>
          </w:p>
        </w:tc>
        <w:tc>
          <w:tcPr>
            <w:tcW w:w="360" w:type="dxa"/>
          </w:tcPr>
          <w:p w14:paraId="7068107D" w14:textId="77777777" w:rsidR="00D826B7" w:rsidRPr="00C44392" w:rsidRDefault="00D826B7" w:rsidP="00C44392">
            <w:pPr>
              <w:jc w:val="both"/>
              <w:rPr>
                <w:rFonts w:ascii="Arial" w:hAnsi="Arial" w:cs="Arial"/>
                <w:b/>
                <w:sz w:val="20"/>
                <w:szCs w:val="20"/>
              </w:rPr>
            </w:pPr>
          </w:p>
        </w:tc>
        <w:tc>
          <w:tcPr>
            <w:tcW w:w="366" w:type="dxa"/>
          </w:tcPr>
          <w:p w14:paraId="634D8671" w14:textId="77777777" w:rsidR="00D826B7" w:rsidRPr="00C44392" w:rsidRDefault="00D826B7" w:rsidP="00C44392">
            <w:pPr>
              <w:jc w:val="both"/>
              <w:rPr>
                <w:rFonts w:ascii="Arial" w:hAnsi="Arial" w:cs="Arial"/>
                <w:b/>
                <w:sz w:val="20"/>
                <w:szCs w:val="20"/>
              </w:rPr>
            </w:pPr>
          </w:p>
        </w:tc>
        <w:tc>
          <w:tcPr>
            <w:tcW w:w="360" w:type="dxa"/>
          </w:tcPr>
          <w:p w14:paraId="302B80C8" w14:textId="77777777" w:rsidR="00D826B7" w:rsidRPr="00C44392" w:rsidRDefault="00D826B7" w:rsidP="00C44392">
            <w:pPr>
              <w:jc w:val="both"/>
              <w:rPr>
                <w:rFonts w:ascii="Arial" w:hAnsi="Arial" w:cs="Arial"/>
                <w:b/>
                <w:sz w:val="20"/>
                <w:szCs w:val="20"/>
              </w:rPr>
            </w:pPr>
          </w:p>
        </w:tc>
        <w:tc>
          <w:tcPr>
            <w:tcW w:w="360" w:type="dxa"/>
          </w:tcPr>
          <w:p w14:paraId="0FF8496F" w14:textId="77777777" w:rsidR="00D826B7" w:rsidRPr="00C44392" w:rsidRDefault="00D826B7" w:rsidP="00C44392">
            <w:pPr>
              <w:jc w:val="both"/>
              <w:rPr>
                <w:rFonts w:ascii="Arial" w:hAnsi="Arial" w:cs="Arial"/>
                <w:b/>
                <w:sz w:val="20"/>
                <w:szCs w:val="20"/>
              </w:rPr>
            </w:pPr>
          </w:p>
        </w:tc>
        <w:tc>
          <w:tcPr>
            <w:tcW w:w="360" w:type="dxa"/>
          </w:tcPr>
          <w:p w14:paraId="4325D375"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1D2E08D2"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0A15278D" w14:textId="77777777" w:rsidR="00D826B7" w:rsidRPr="00C44392" w:rsidRDefault="00D826B7" w:rsidP="00C44392">
            <w:pPr>
              <w:jc w:val="both"/>
              <w:rPr>
                <w:rFonts w:ascii="Arial" w:hAnsi="Arial" w:cs="Arial"/>
                <w:b/>
                <w:sz w:val="20"/>
                <w:szCs w:val="20"/>
              </w:rPr>
            </w:pPr>
          </w:p>
        </w:tc>
        <w:tc>
          <w:tcPr>
            <w:tcW w:w="360" w:type="dxa"/>
          </w:tcPr>
          <w:p w14:paraId="689AF5BB"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1BD1F8E7"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614673F5" w14:textId="77777777" w:rsidR="00D826B7" w:rsidRPr="00C44392" w:rsidRDefault="00D826B7" w:rsidP="00C44392">
            <w:pPr>
              <w:jc w:val="both"/>
              <w:rPr>
                <w:rFonts w:ascii="Arial" w:hAnsi="Arial" w:cs="Arial"/>
                <w:b/>
                <w:sz w:val="20"/>
                <w:szCs w:val="20"/>
              </w:rPr>
            </w:pPr>
          </w:p>
        </w:tc>
        <w:tc>
          <w:tcPr>
            <w:tcW w:w="907" w:type="dxa"/>
          </w:tcPr>
          <w:p w14:paraId="66DB6720" w14:textId="77777777" w:rsidR="00D826B7" w:rsidRPr="00C44392" w:rsidRDefault="00D826B7" w:rsidP="00C44392">
            <w:pPr>
              <w:jc w:val="both"/>
              <w:rPr>
                <w:rFonts w:ascii="Arial" w:hAnsi="Arial" w:cs="Arial"/>
                <w:b/>
                <w:sz w:val="20"/>
                <w:szCs w:val="20"/>
              </w:rPr>
            </w:pPr>
          </w:p>
        </w:tc>
        <w:tc>
          <w:tcPr>
            <w:tcW w:w="353" w:type="dxa"/>
          </w:tcPr>
          <w:p w14:paraId="0A1030C3" w14:textId="77777777" w:rsidR="00D826B7" w:rsidRPr="00C44392" w:rsidRDefault="00D826B7" w:rsidP="00C44392">
            <w:pPr>
              <w:jc w:val="both"/>
              <w:rPr>
                <w:rFonts w:ascii="Arial" w:hAnsi="Arial" w:cs="Arial"/>
                <w:b/>
                <w:sz w:val="20"/>
                <w:szCs w:val="20"/>
              </w:rPr>
            </w:pPr>
          </w:p>
        </w:tc>
        <w:tc>
          <w:tcPr>
            <w:tcW w:w="540" w:type="dxa"/>
          </w:tcPr>
          <w:p w14:paraId="2A2B5F2A" w14:textId="77777777" w:rsidR="00D826B7" w:rsidRPr="00C44392" w:rsidRDefault="00D826B7" w:rsidP="00C44392">
            <w:pPr>
              <w:jc w:val="both"/>
              <w:rPr>
                <w:rFonts w:ascii="Arial" w:hAnsi="Arial" w:cs="Arial"/>
                <w:b/>
                <w:sz w:val="20"/>
                <w:szCs w:val="20"/>
              </w:rPr>
            </w:pPr>
          </w:p>
        </w:tc>
        <w:tc>
          <w:tcPr>
            <w:tcW w:w="776" w:type="dxa"/>
          </w:tcPr>
          <w:p w14:paraId="5CEE9C2F" w14:textId="77777777" w:rsidR="00D826B7" w:rsidRPr="00C44392" w:rsidRDefault="00D826B7" w:rsidP="00C44392">
            <w:pPr>
              <w:jc w:val="both"/>
              <w:rPr>
                <w:rFonts w:ascii="Arial" w:hAnsi="Arial" w:cs="Arial"/>
                <w:b/>
                <w:sz w:val="20"/>
                <w:szCs w:val="20"/>
              </w:rPr>
            </w:pPr>
          </w:p>
        </w:tc>
        <w:tc>
          <w:tcPr>
            <w:tcW w:w="484" w:type="dxa"/>
          </w:tcPr>
          <w:p w14:paraId="48EA8D51" w14:textId="77777777" w:rsidR="00D826B7" w:rsidRPr="00C44392" w:rsidRDefault="00D826B7" w:rsidP="00C44392">
            <w:pPr>
              <w:jc w:val="both"/>
              <w:rPr>
                <w:rFonts w:ascii="Arial" w:hAnsi="Arial" w:cs="Arial"/>
                <w:b/>
                <w:sz w:val="20"/>
                <w:szCs w:val="20"/>
              </w:rPr>
            </w:pPr>
          </w:p>
        </w:tc>
        <w:tc>
          <w:tcPr>
            <w:tcW w:w="540" w:type="dxa"/>
          </w:tcPr>
          <w:p w14:paraId="693C38E3" w14:textId="77777777" w:rsidR="00D826B7" w:rsidRPr="00C44392" w:rsidRDefault="00D826B7" w:rsidP="00C44392">
            <w:pPr>
              <w:jc w:val="both"/>
              <w:rPr>
                <w:rFonts w:ascii="Arial" w:hAnsi="Arial" w:cs="Arial"/>
                <w:b/>
                <w:sz w:val="20"/>
                <w:szCs w:val="20"/>
              </w:rPr>
            </w:pPr>
          </w:p>
        </w:tc>
        <w:tc>
          <w:tcPr>
            <w:tcW w:w="720" w:type="dxa"/>
          </w:tcPr>
          <w:p w14:paraId="465F3BD9"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4E87D670" w14:textId="77777777" w:rsidR="00D826B7" w:rsidRPr="00C44392" w:rsidRDefault="00D826B7" w:rsidP="00C44392">
            <w:pPr>
              <w:jc w:val="both"/>
              <w:rPr>
                <w:rFonts w:ascii="Arial" w:hAnsi="Arial" w:cs="Arial"/>
                <w:b/>
                <w:sz w:val="20"/>
                <w:szCs w:val="20"/>
              </w:rPr>
            </w:pPr>
          </w:p>
        </w:tc>
      </w:tr>
      <w:tr w:rsidR="00D826B7" w:rsidRPr="00C44392" w14:paraId="0568DA1C" w14:textId="77777777" w:rsidTr="00F66753">
        <w:tc>
          <w:tcPr>
            <w:tcW w:w="3960" w:type="dxa"/>
          </w:tcPr>
          <w:p w14:paraId="76CF6A20"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 xml:space="preserve">18 : Cloisonnement </w:t>
            </w:r>
          </w:p>
        </w:tc>
        <w:tc>
          <w:tcPr>
            <w:tcW w:w="540" w:type="dxa"/>
          </w:tcPr>
          <w:p w14:paraId="0E2747B0" w14:textId="77777777" w:rsidR="00D826B7" w:rsidRPr="00C44392" w:rsidRDefault="00D826B7" w:rsidP="00C44392">
            <w:pPr>
              <w:jc w:val="both"/>
              <w:rPr>
                <w:rFonts w:ascii="Arial" w:hAnsi="Arial" w:cs="Arial"/>
                <w:b/>
                <w:sz w:val="20"/>
                <w:szCs w:val="20"/>
              </w:rPr>
            </w:pPr>
          </w:p>
        </w:tc>
        <w:tc>
          <w:tcPr>
            <w:tcW w:w="540" w:type="dxa"/>
          </w:tcPr>
          <w:p w14:paraId="13F5DA5F" w14:textId="77777777" w:rsidR="00D826B7" w:rsidRPr="00C44392" w:rsidRDefault="00D826B7" w:rsidP="00C44392">
            <w:pPr>
              <w:jc w:val="both"/>
              <w:rPr>
                <w:rFonts w:ascii="Arial" w:hAnsi="Arial" w:cs="Arial"/>
                <w:b/>
                <w:sz w:val="20"/>
                <w:szCs w:val="20"/>
              </w:rPr>
            </w:pPr>
          </w:p>
        </w:tc>
        <w:tc>
          <w:tcPr>
            <w:tcW w:w="360" w:type="dxa"/>
          </w:tcPr>
          <w:p w14:paraId="59C72129" w14:textId="77777777" w:rsidR="00D826B7" w:rsidRPr="00C44392" w:rsidRDefault="00D826B7" w:rsidP="00C44392">
            <w:pPr>
              <w:jc w:val="both"/>
              <w:rPr>
                <w:rFonts w:ascii="Arial" w:hAnsi="Arial" w:cs="Arial"/>
                <w:b/>
                <w:sz w:val="20"/>
                <w:szCs w:val="20"/>
              </w:rPr>
            </w:pPr>
          </w:p>
        </w:tc>
        <w:tc>
          <w:tcPr>
            <w:tcW w:w="366" w:type="dxa"/>
          </w:tcPr>
          <w:p w14:paraId="47501A01" w14:textId="77777777" w:rsidR="00D826B7" w:rsidRPr="00C44392" w:rsidRDefault="00D826B7" w:rsidP="00C44392">
            <w:pPr>
              <w:jc w:val="both"/>
              <w:rPr>
                <w:rFonts w:ascii="Arial" w:hAnsi="Arial" w:cs="Arial"/>
                <w:b/>
                <w:sz w:val="20"/>
                <w:szCs w:val="20"/>
              </w:rPr>
            </w:pPr>
          </w:p>
        </w:tc>
        <w:tc>
          <w:tcPr>
            <w:tcW w:w="360" w:type="dxa"/>
          </w:tcPr>
          <w:p w14:paraId="670278B8" w14:textId="77777777" w:rsidR="00D826B7" w:rsidRPr="00C44392" w:rsidRDefault="00D826B7" w:rsidP="00C44392">
            <w:pPr>
              <w:jc w:val="both"/>
              <w:rPr>
                <w:rFonts w:ascii="Arial" w:hAnsi="Arial" w:cs="Arial"/>
                <w:b/>
                <w:sz w:val="20"/>
                <w:szCs w:val="20"/>
              </w:rPr>
            </w:pPr>
          </w:p>
        </w:tc>
        <w:tc>
          <w:tcPr>
            <w:tcW w:w="360" w:type="dxa"/>
          </w:tcPr>
          <w:p w14:paraId="64DE1B4F" w14:textId="77777777" w:rsidR="00D826B7" w:rsidRPr="00C44392" w:rsidRDefault="00D826B7" w:rsidP="00C44392">
            <w:pPr>
              <w:jc w:val="both"/>
              <w:rPr>
                <w:rFonts w:ascii="Arial" w:hAnsi="Arial" w:cs="Arial"/>
                <w:b/>
                <w:sz w:val="20"/>
                <w:szCs w:val="20"/>
              </w:rPr>
            </w:pPr>
          </w:p>
        </w:tc>
        <w:tc>
          <w:tcPr>
            <w:tcW w:w="360" w:type="dxa"/>
          </w:tcPr>
          <w:p w14:paraId="37CA9831"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723D5841"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366FA841" w14:textId="77777777" w:rsidR="00D826B7" w:rsidRPr="00C44392" w:rsidRDefault="00D826B7" w:rsidP="00C44392">
            <w:pPr>
              <w:jc w:val="both"/>
              <w:rPr>
                <w:rFonts w:ascii="Arial" w:hAnsi="Arial" w:cs="Arial"/>
                <w:b/>
                <w:sz w:val="20"/>
                <w:szCs w:val="20"/>
              </w:rPr>
            </w:pPr>
          </w:p>
        </w:tc>
        <w:tc>
          <w:tcPr>
            <w:tcW w:w="360" w:type="dxa"/>
          </w:tcPr>
          <w:p w14:paraId="74969C27"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50F17C81"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5B422FE9" w14:textId="77777777" w:rsidR="00D826B7" w:rsidRPr="00C44392" w:rsidRDefault="00D826B7" w:rsidP="00C44392">
            <w:pPr>
              <w:jc w:val="both"/>
              <w:rPr>
                <w:rFonts w:ascii="Arial" w:hAnsi="Arial" w:cs="Arial"/>
                <w:b/>
                <w:sz w:val="20"/>
                <w:szCs w:val="20"/>
              </w:rPr>
            </w:pPr>
          </w:p>
        </w:tc>
        <w:tc>
          <w:tcPr>
            <w:tcW w:w="907" w:type="dxa"/>
          </w:tcPr>
          <w:p w14:paraId="1534EFB0" w14:textId="77777777" w:rsidR="00D826B7" w:rsidRPr="00C44392" w:rsidRDefault="00D826B7" w:rsidP="00C44392">
            <w:pPr>
              <w:jc w:val="both"/>
              <w:rPr>
                <w:rFonts w:ascii="Arial" w:hAnsi="Arial" w:cs="Arial"/>
                <w:b/>
                <w:sz w:val="20"/>
                <w:szCs w:val="20"/>
              </w:rPr>
            </w:pPr>
          </w:p>
        </w:tc>
        <w:tc>
          <w:tcPr>
            <w:tcW w:w="353" w:type="dxa"/>
          </w:tcPr>
          <w:p w14:paraId="2ADBF7F3" w14:textId="77777777" w:rsidR="00D826B7" w:rsidRPr="00C44392" w:rsidRDefault="00D826B7" w:rsidP="00C44392">
            <w:pPr>
              <w:jc w:val="both"/>
              <w:rPr>
                <w:rFonts w:ascii="Arial" w:hAnsi="Arial" w:cs="Arial"/>
                <w:b/>
                <w:sz w:val="20"/>
                <w:szCs w:val="20"/>
              </w:rPr>
            </w:pPr>
          </w:p>
        </w:tc>
        <w:tc>
          <w:tcPr>
            <w:tcW w:w="540" w:type="dxa"/>
          </w:tcPr>
          <w:p w14:paraId="53C3E3EB" w14:textId="77777777" w:rsidR="00D826B7" w:rsidRPr="00C44392" w:rsidRDefault="00D826B7" w:rsidP="00C44392">
            <w:pPr>
              <w:jc w:val="both"/>
              <w:rPr>
                <w:rFonts w:ascii="Arial" w:hAnsi="Arial" w:cs="Arial"/>
                <w:b/>
                <w:sz w:val="20"/>
                <w:szCs w:val="20"/>
              </w:rPr>
            </w:pPr>
          </w:p>
        </w:tc>
        <w:tc>
          <w:tcPr>
            <w:tcW w:w="776" w:type="dxa"/>
          </w:tcPr>
          <w:p w14:paraId="1D0B8285" w14:textId="77777777" w:rsidR="00D826B7" w:rsidRPr="00C44392" w:rsidRDefault="00D826B7" w:rsidP="00C44392">
            <w:pPr>
              <w:jc w:val="both"/>
              <w:rPr>
                <w:rFonts w:ascii="Arial" w:hAnsi="Arial" w:cs="Arial"/>
                <w:b/>
                <w:sz w:val="20"/>
                <w:szCs w:val="20"/>
              </w:rPr>
            </w:pPr>
          </w:p>
        </w:tc>
        <w:tc>
          <w:tcPr>
            <w:tcW w:w="484" w:type="dxa"/>
          </w:tcPr>
          <w:p w14:paraId="5D9ADB1E" w14:textId="77777777" w:rsidR="00D826B7" w:rsidRPr="00C44392" w:rsidRDefault="00D826B7" w:rsidP="00C44392">
            <w:pPr>
              <w:jc w:val="both"/>
              <w:rPr>
                <w:rFonts w:ascii="Arial" w:hAnsi="Arial" w:cs="Arial"/>
                <w:b/>
                <w:sz w:val="20"/>
                <w:szCs w:val="20"/>
              </w:rPr>
            </w:pPr>
          </w:p>
        </w:tc>
        <w:tc>
          <w:tcPr>
            <w:tcW w:w="540" w:type="dxa"/>
          </w:tcPr>
          <w:p w14:paraId="18D4ED96" w14:textId="77777777" w:rsidR="00D826B7" w:rsidRPr="00C44392" w:rsidRDefault="00D826B7" w:rsidP="00C44392">
            <w:pPr>
              <w:jc w:val="both"/>
              <w:rPr>
                <w:rFonts w:ascii="Arial" w:hAnsi="Arial" w:cs="Arial"/>
                <w:b/>
                <w:sz w:val="20"/>
                <w:szCs w:val="20"/>
              </w:rPr>
            </w:pPr>
          </w:p>
        </w:tc>
        <w:tc>
          <w:tcPr>
            <w:tcW w:w="720" w:type="dxa"/>
          </w:tcPr>
          <w:p w14:paraId="3BAB453F"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348C4CBE" w14:textId="77777777" w:rsidR="00D826B7" w:rsidRPr="00C44392" w:rsidRDefault="00D826B7" w:rsidP="00C44392">
            <w:pPr>
              <w:jc w:val="both"/>
              <w:rPr>
                <w:rFonts w:ascii="Arial" w:hAnsi="Arial" w:cs="Arial"/>
                <w:b/>
                <w:sz w:val="20"/>
                <w:szCs w:val="20"/>
              </w:rPr>
            </w:pPr>
          </w:p>
        </w:tc>
      </w:tr>
      <w:tr w:rsidR="00D826B7" w:rsidRPr="00C44392" w14:paraId="0A73F197" w14:textId="77777777" w:rsidTr="00F66753">
        <w:tc>
          <w:tcPr>
            <w:tcW w:w="3960" w:type="dxa"/>
          </w:tcPr>
          <w:p w14:paraId="228429C8"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 xml:space="preserve">19 : Faux plafonds </w:t>
            </w:r>
          </w:p>
        </w:tc>
        <w:tc>
          <w:tcPr>
            <w:tcW w:w="540" w:type="dxa"/>
          </w:tcPr>
          <w:p w14:paraId="4343ADAE" w14:textId="77777777" w:rsidR="00D826B7" w:rsidRPr="00C44392" w:rsidRDefault="00D826B7" w:rsidP="00C44392">
            <w:pPr>
              <w:jc w:val="both"/>
              <w:rPr>
                <w:rFonts w:ascii="Arial" w:hAnsi="Arial" w:cs="Arial"/>
                <w:b/>
                <w:sz w:val="20"/>
                <w:szCs w:val="20"/>
              </w:rPr>
            </w:pPr>
          </w:p>
        </w:tc>
        <w:tc>
          <w:tcPr>
            <w:tcW w:w="540" w:type="dxa"/>
          </w:tcPr>
          <w:p w14:paraId="166AC5C1" w14:textId="77777777" w:rsidR="00D826B7" w:rsidRPr="00C44392" w:rsidRDefault="00D826B7" w:rsidP="00C44392">
            <w:pPr>
              <w:jc w:val="both"/>
              <w:rPr>
                <w:rFonts w:ascii="Arial" w:hAnsi="Arial" w:cs="Arial"/>
                <w:b/>
                <w:sz w:val="20"/>
                <w:szCs w:val="20"/>
              </w:rPr>
            </w:pPr>
          </w:p>
        </w:tc>
        <w:tc>
          <w:tcPr>
            <w:tcW w:w="360" w:type="dxa"/>
          </w:tcPr>
          <w:p w14:paraId="193132EA" w14:textId="77777777" w:rsidR="00D826B7" w:rsidRPr="00C44392" w:rsidRDefault="00D826B7" w:rsidP="00C44392">
            <w:pPr>
              <w:jc w:val="both"/>
              <w:rPr>
                <w:rFonts w:ascii="Arial" w:hAnsi="Arial" w:cs="Arial"/>
                <w:b/>
                <w:sz w:val="20"/>
                <w:szCs w:val="20"/>
              </w:rPr>
            </w:pPr>
          </w:p>
        </w:tc>
        <w:tc>
          <w:tcPr>
            <w:tcW w:w="366" w:type="dxa"/>
          </w:tcPr>
          <w:p w14:paraId="0F7AFE86" w14:textId="77777777" w:rsidR="00D826B7" w:rsidRPr="00C44392" w:rsidRDefault="00D826B7" w:rsidP="00C44392">
            <w:pPr>
              <w:jc w:val="both"/>
              <w:rPr>
                <w:rFonts w:ascii="Arial" w:hAnsi="Arial" w:cs="Arial"/>
                <w:b/>
                <w:sz w:val="20"/>
                <w:szCs w:val="20"/>
              </w:rPr>
            </w:pPr>
          </w:p>
        </w:tc>
        <w:tc>
          <w:tcPr>
            <w:tcW w:w="360" w:type="dxa"/>
          </w:tcPr>
          <w:p w14:paraId="7C83010A" w14:textId="77777777" w:rsidR="00D826B7" w:rsidRPr="00C44392" w:rsidRDefault="00D826B7" w:rsidP="00C44392">
            <w:pPr>
              <w:jc w:val="both"/>
              <w:rPr>
                <w:rFonts w:ascii="Arial" w:hAnsi="Arial" w:cs="Arial"/>
                <w:b/>
                <w:sz w:val="20"/>
                <w:szCs w:val="20"/>
              </w:rPr>
            </w:pPr>
          </w:p>
        </w:tc>
        <w:tc>
          <w:tcPr>
            <w:tcW w:w="360" w:type="dxa"/>
          </w:tcPr>
          <w:p w14:paraId="48CBDCD6" w14:textId="77777777" w:rsidR="00D826B7" w:rsidRPr="00C44392" w:rsidRDefault="00D826B7" w:rsidP="00C44392">
            <w:pPr>
              <w:jc w:val="both"/>
              <w:rPr>
                <w:rFonts w:ascii="Arial" w:hAnsi="Arial" w:cs="Arial"/>
                <w:b/>
                <w:sz w:val="20"/>
                <w:szCs w:val="20"/>
              </w:rPr>
            </w:pPr>
          </w:p>
        </w:tc>
        <w:tc>
          <w:tcPr>
            <w:tcW w:w="360" w:type="dxa"/>
          </w:tcPr>
          <w:p w14:paraId="4FE3CF7D"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719BCEC4"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015825AD" w14:textId="77777777" w:rsidR="00D826B7" w:rsidRPr="00C44392" w:rsidRDefault="00D826B7" w:rsidP="00C44392">
            <w:pPr>
              <w:jc w:val="both"/>
              <w:rPr>
                <w:rFonts w:ascii="Arial" w:hAnsi="Arial" w:cs="Arial"/>
                <w:b/>
                <w:sz w:val="20"/>
                <w:szCs w:val="20"/>
              </w:rPr>
            </w:pPr>
          </w:p>
        </w:tc>
        <w:tc>
          <w:tcPr>
            <w:tcW w:w="360" w:type="dxa"/>
          </w:tcPr>
          <w:p w14:paraId="2DAA03B0"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6E5C465C"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65043171" w14:textId="77777777" w:rsidR="00D826B7" w:rsidRPr="00C44392" w:rsidRDefault="00D826B7" w:rsidP="00C44392">
            <w:pPr>
              <w:jc w:val="both"/>
              <w:rPr>
                <w:rFonts w:ascii="Arial" w:hAnsi="Arial" w:cs="Arial"/>
                <w:b/>
                <w:sz w:val="20"/>
                <w:szCs w:val="20"/>
              </w:rPr>
            </w:pPr>
          </w:p>
        </w:tc>
        <w:tc>
          <w:tcPr>
            <w:tcW w:w="907" w:type="dxa"/>
          </w:tcPr>
          <w:p w14:paraId="6CE9A194" w14:textId="77777777" w:rsidR="00D826B7" w:rsidRPr="00C44392" w:rsidRDefault="00D826B7" w:rsidP="00C44392">
            <w:pPr>
              <w:jc w:val="both"/>
              <w:rPr>
                <w:rFonts w:ascii="Arial" w:hAnsi="Arial" w:cs="Arial"/>
                <w:b/>
                <w:sz w:val="20"/>
                <w:szCs w:val="20"/>
              </w:rPr>
            </w:pPr>
          </w:p>
        </w:tc>
        <w:tc>
          <w:tcPr>
            <w:tcW w:w="353" w:type="dxa"/>
          </w:tcPr>
          <w:p w14:paraId="59E88953" w14:textId="77777777" w:rsidR="00D826B7" w:rsidRPr="00C44392" w:rsidRDefault="00D826B7" w:rsidP="00C44392">
            <w:pPr>
              <w:jc w:val="both"/>
              <w:rPr>
                <w:rFonts w:ascii="Arial" w:hAnsi="Arial" w:cs="Arial"/>
                <w:b/>
                <w:sz w:val="20"/>
                <w:szCs w:val="20"/>
              </w:rPr>
            </w:pPr>
          </w:p>
        </w:tc>
        <w:tc>
          <w:tcPr>
            <w:tcW w:w="540" w:type="dxa"/>
          </w:tcPr>
          <w:p w14:paraId="48E917FC" w14:textId="77777777" w:rsidR="00D826B7" w:rsidRPr="00C44392" w:rsidRDefault="00D826B7" w:rsidP="00C44392">
            <w:pPr>
              <w:jc w:val="both"/>
              <w:rPr>
                <w:rFonts w:ascii="Arial" w:hAnsi="Arial" w:cs="Arial"/>
                <w:b/>
                <w:sz w:val="20"/>
                <w:szCs w:val="20"/>
              </w:rPr>
            </w:pPr>
          </w:p>
        </w:tc>
        <w:tc>
          <w:tcPr>
            <w:tcW w:w="776" w:type="dxa"/>
          </w:tcPr>
          <w:p w14:paraId="3149E86D" w14:textId="77777777" w:rsidR="00D826B7" w:rsidRPr="00C44392" w:rsidRDefault="00D826B7" w:rsidP="00C44392">
            <w:pPr>
              <w:jc w:val="both"/>
              <w:rPr>
                <w:rFonts w:ascii="Arial" w:hAnsi="Arial" w:cs="Arial"/>
                <w:b/>
                <w:sz w:val="20"/>
                <w:szCs w:val="20"/>
              </w:rPr>
            </w:pPr>
          </w:p>
        </w:tc>
        <w:tc>
          <w:tcPr>
            <w:tcW w:w="484" w:type="dxa"/>
          </w:tcPr>
          <w:p w14:paraId="7B667B2E" w14:textId="77777777" w:rsidR="00D826B7" w:rsidRPr="00C44392" w:rsidRDefault="00D826B7" w:rsidP="00C44392">
            <w:pPr>
              <w:jc w:val="both"/>
              <w:rPr>
                <w:rFonts w:ascii="Arial" w:hAnsi="Arial" w:cs="Arial"/>
                <w:b/>
                <w:sz w:val="20"/>
                <w:szCs w:val="20"/>
              </w:rPr>
            </w:pPr>
          </w:p>
        </w:tc>
        <w:tc>
          <w:tcPr>
            <w:tcW w:w="540" w:type="dxa"/>
          </w:tcPr>
          <w:p w14:paraId="25908EE5" w14:textId="77777777" w:rsidR="00D826B7" w:rsidRPr="00C44392" w:rsidRDefault="00D826B7" w:rsidP="00C44392">
            <w:pPr>
              <w:jc w:val="both"/>
              <w:rPr>
                <w:rFonts w:ascii="Arial" w:hAnsi="Arial" w:cs="Arial"/>
                <w:b/>
                <w:sz w:val="20"/>
                <w:szCs w:val="20"/>
              </w:rPr>
            </w:pPr>
          </w:p>
        </w:tc>
        <w:tc>
          <w:tcPr>
            <w:tcW w:w="720" w:type="dxa"/>
          </w:tcPr>
          <w:p w14:paraId="35C6B258"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22B4BAEE" w14:textId="77777777" w:rsidR="00D826B7" w:rsidRPr="00C44392" w:rsidRDefault="00D826B7" w:rsidP="00C44392">
            <w:pPr>
              <w:jc w:val="both"/>
              <w:rPr>
                <w:rFonts w:ascii="Arial" w:hAnsi="Arial" w:cs="Arial"/>
                <w:b/>
                <w:sz w:val="20"/>
                <w:szCs w:val="20"/>
              </w:rPr>
            </w:pPr>
          </w:p>
        </w:tc>
      </w:tr>
      <w:tr w:rsidR="00D826B7" w:rsidRPr="00C44392" w14:paraId="5476209E" w14:textId="77777777" w:rsidTr="00F66753">
        <w:tc>
          <w:tcPr>
            <w:tcW w:w="3960" w:type="dxa"/>
          </w:tcPr>
          <w:p w14:paraId="1D07D904"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20 : Menuiserie métallique - Serrurerie</w:t>
            </w:r>
          </w:p>
        </w:tc>
        <w:tc>
          <w:tcPr>
            <w:tcW w:w="540" w:type="dxa"/>
          </w:tcPr>
          <w:p w14:paraId="511D39E8" w14:textId="77777777" w:rsidR="00D826B7" w:rsidRPr="00C44392" w:rsidRDefault="00D826B7" w:rsidP="00C44392">
            <w:pPr>
              <w:jc w:val="both"/>
              <w:rPr>
                <w:rFonts w:ascii="Arial" w:hAnsi="Arial" w:cs="Arial"/>
                <w:b/>
                <w:sz w:val="20"/>
                <w:szCs w:val="20"/>
              </w:rPr>
            </w:pPr>
          </w:p>
        </w:tc>
        <w:tc>
          <w:tcPr>
            <w:tcW w:w="540" w:type="dxa"/>
          </w:tcPr>
          <w:p w14:paraId="69434FBF" w14:textId="77777777" w:rsidR="00D826B7" w:rsidRPr="00C44392" w:rsidRDefault="00D826B7" w:rsidP="00C44392">
            <w:pPr>
              <w:jc w:val="both"/>
              <w:rPr>
                <w:rFonts w:ascii="Arial" w:hAnsi="Arial" w:cs="Arial"/>
                <w:b/>
                <w:sz w:val="20"/>
                <w:szCs w:val="20"/>
              </w:rPr>
            </w:pPr>
          </w:p>
        </w:tc>
        <w:tc>
          <w:tcPr>
            <w:tcW w:w="360" w:type="dxa"/>
          </w:tcPr>
          <w:p w14:paraId="565743C1" w14:textId="77777777" w:rsidR="00D826B7" w:rsidRPr="00C44392" w:rsidRDefault="00D826B7" w:rsidP="00C44392">
            <w:pPr>
              <w:jc w:val="both"/>
              <w:rPr>
                <w:rFonts w:ascii="Arial" w:hAnsi="Arial" w:cs="Arial"/>
                <w:b/>
                <w:sz w:val="20"/>
                <w:szCs w:val="20"/>
              </w:rPr>
            </w:pPr>
          </w:p>
        </w:tc>
        <w:tc>
          <w:tcPr>
            <w:tcW w:w="366" w:type="dxa"/>
          </w:tcPr>
          <w:p w14:paraId="6CCF1622" w14:textId="77777777" w:rsidR="00D826B7" w:rsidRPr="00C44392" w:rsidRDefault="00D826B7" w:rsidP="00C44392">
            <w:pPr>
              <w:jc w:val="both"/>
              <w:rPr>
                <w:rFonts w:ascii="Arial" w:hAnsi="Arial" w:cs="Arial"/>
                <w:b/>
                <w:sz w:val="20"/>
                <w:szCs w:val="20"/>
              </w:rPr>
            </w:pPr>
          </w:p>
        </w:tc>
        <w:tc>
          <w:tcPr>
            <w:tcW w:w="360" w:type="dxa"/>
          </w:tcPr>
          <w:p w14:paraId="5F90FA14" w14:textId="77777777" w:rsidR="00D826B7" w:rsidRPr="00C44392" w:rsidRDefault="00D826B7" w:rsidP="00C44392">
            <w:pPr>
              <w:jc w:val="both"/>
              <w:rPr>
                <w:rFonts w:ascii="Arial" w:hAnsi="Arial" w:cs="Arial"/>
                <w:b/>
                <w:sz w:val="20"/>
                <w:szCs w:val="20"/>
              </w:rPr>
            </w:pPr>
          </w:p>
        </w:tc>
        <w:tc>
          <w:tcPr>
            <w:tcW w:w="360" w:type="dxa"/>
          </w:tcPr>
          <w:p w14:paraId="57D6C87A" w14:textId="77777777" w:rsidR="00D826B7" w:rsidRPr="00C44392" w:rsidRDefault="00D826B7" w:rsidP="00C44392">
            <w:pPr>
              <w:jc w:val="both"/>
              <w:rPr>
                <w:rFonts w:ascii="Arial" w:hAnsi="Arial" w:cs="Arial"/>
                <w:b/>
                <w:sz w:val="20"/>
                <w:szCs w:val="20"/>
              </w:rPr>
            </w:pPr>
          </w:p>
        </w:tc>
        <w:tc>
          <w:tcPr>
            <w:tcW w:w="360" w:type="dxa"/>
          </w:tcPr>
          <w:p w14:paraId="65D5C9C8"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55AAF936"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1B277A9D" w14:textId="77777777" w:rsidR="00D826B7" w:rsidRPr="00C44392" w:rsidRDefault="00D826B7" w:rsidP="00C44392">
            <w:pPr>
              <w:jc w:val="both"/>
              <w:rPr>
                <w:rFonts w:ascii="Arial" w:hAnsi="Arial" w:cs="Arial"/>
                <w:b/>
                <w:sz w:val="20"/>
                <w:szCs w:val="20"/>
              </w:rPr>
            </w:pPr>
          </w:p>
        </w:tc>
        <w:tc>
          <w:tcPr>
            <w:tcW w:w="360" w:type="dxa"/>
          </w:tcPr>
          <w:p w14:paraId="5497A563"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58B0A453"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0B9CEA6F" w14:textId="77777777" w:rsidR="00D826B7" w:rsidRPr="00C44392" w:rsidRDefault="00D826B7" w:rsidP="00C44392">
            <w:pPr>
              <w:jc w:val="both"/>
              <w:rPr>
                <w:rFonts w:ascii="Arial" w:hAnsi="Arial" w:cs="Arial"/>
                <w:b/>
                <w:sz w:val="20"/>
                <w:szCs w:val="20"/>
              </w:rPr>
            </w:pPr>
          </w:p>
        </w:tc>
        <w:tc>
          <w:tcPr>
            <w:tcW w:w="907" w:type="dxa"/>
          </w:tcPr>
          <w:p w14:paraId="1DDA557B" w14:textId="77777777" w:rsidR="00D826B7" w:rsidRPr="00C44392" w:rsidRDefault="00D826B7" w:rsidP="00C44392">
            <w:pPr>
              <w:jc w:val="both"/>
              <w:rPr>
                <w:rFonts w:ascii="Arial" w:hAnsi="Arial" w:cs="Arial"/>
                <w:b/>
                <w:sz w:val="20"/>
                <w:szCs w:val="20"/>
              </w:rPr>
            </w:pPr>
          </w:p>
        </w:tc>
        <w:tc>
          <w:tcPr>
            <w:tcW w:w="353" w:type="dxa"/>
          </w:tcPr>
          <w:p w14:paraId="5C0E0927" w14:textId="77777777" w:rsidR="00D826B7" w:rsidRPr="00C44392" w:rsidRDefault="00D826B7" w:rsidP="00C44392">
            <w:pPr>
              <w:jc w:val="both"/>
              <w:rPr>
                <w:rFonts w:ascii="Arial" w:hAnsi="Arial" w:cs="Arial"/>
                <w:b/>
                <w:sz w:val="20"/>
                <w:szCs w:val="20"/>
              </w:rPr>
            </w:pPr>
          </w:p>
        </w:tc>
        <w:tc>
          <w:tcPr>
            <w:tcW w:w="540" w:type="dxa"/>
          </w:tcPr>
          <w:p w14:paraId="21820339" w14:textId="77777777" w:rsidR="00D826B7" w:rsidRPr="00C44392" w:rsidRDefault="00D826B7" w:rsidP="00C44392">
            <w:pPr>
              <w:jc w:val="both"/>
              <w:rPr>
                <w:rFonts w:ascii="Arial" w:hAnsi="Arial" w:cs="Arial"/>
                <w:b/>
                <w:sz w:val="20"/>
                <w:szCs w:val="20"/>
              </w:rPr>
            </w:pPr>
          </w:p>
        </w:tc>
        <w:tc>
          <w:tcPr>
            <w:tcW w:w="776" w:type="dxa"/>
          </w:tcPr>
          <w:p w14:paraId="13C26452" w14:textId="77777777" w:rsidR="00D826B7" w:rsidRPr="00C44392" w:rsidRDefault="00D826B7" w:rsidP="00C44392">
            <w:pPr>
              <w:jc w:val="both"/>
              <w:rPr>
                <w:rFonts w:ascii="Arial" w:hAnsi="Arial" w:cs="Arial"/>
                <w:b/>
                <w:sz w:val="20"/>
                <w:szCs w:val="20"/>
              </w:rPr>
            </w:pPr>
          </w:p>
        </w:tc>
        <w:tc>
          <w:tcPr>
            <w:tcW w:w="484" w:type="dxa"/>
          </w:tcPr>
          <w:p w14:paraId="238F63A0" w14:textId="77777777" w:rsidR="00D826B7" w:rsidRPr="00C44392" w:rsidRDefault="00D826B7" w:rsidP="00C44392">
            <w:pPr>
              <w:jc w:val="both"/>
              <w:rPr>
                <w:rFonts w:ascii="Arial" w:hAnsi="Arial" w:cs="Arial"/>
                <w:b/>
                <w:sz w:val="20"/>
                <w:szCs w:val="20"/>
              </w:rPr>
            </w:pPr>
          </w:p>
        </w:tc>
        <w:tc>
          <w:tcPr>
            <w:tcW w:w="540" w:type="dxa"/>
          </w:tcPr>
          <w:p w14:paraId="4EEDAFB1" w14:textId="77777777" w:rsidR="00D826B7" w:rsidRPr="00C44392" w:rsidRDefault="00D826B7" w:rsidP="00C44392">
            <w:pPr>
              <w:jc w:val="both"/>
              <w:rPr>
                <w:rFonts w:ascii="Arial" w:hAnsi="Arial" w:cs="Arial"/>
                <w:b/>
                <w:sz w:val="20"/>
                <w:szCs w:val="20"/>
              </w:rPr>
            </w:pPr>
          </w:p>
        </w:tc>
        <w:tc>
          <w:tcPr>
            <w:tcW w:w="720" w:type="dxa"/>
          </w:tcPr>
          <w:p w14:paraId="0F79E67B"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528BB39B" w14:textId="77777777" w:rsidR="00D826B7" w:rsidRPr="00C44392" w:rsidRDefault="00D826B7" w:rsidP="00C44392">
            <w:pPr>
              <w:jc w:val="both"/>
              <w:rPr>
                <w:rFonts w:ascii="Arial" w:hAnsi="Arial" w:cs="Arial"/>
                <w:b/>
                <w:sz w:val="20"/>
                <w:szCs w:val="20"/>
              </w:rPr>
            </w:pPr>
          </w:p>
        </w:tc>
      </w:tr>
      <w:tr w:rsidR="00D826B7" w:rsidRPr="00C44392" w14:paraId="091659D6" w14:textId="77777777" w:rsidTr="00F66753">
        <w:tc>
          <w:tcPr>
            <w:tcW w:w="3960" w:type="dxa"/>
          </w:tcPr>
          <w:p w14:paraId="52CE2909"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21 : Menuiserie bois</w:t>
            </w:r>
          </w:p>
        </w:tc>
        <w:tc>
          <w:tcPr>
            <w:tcW w:w="540" w:type="dxa"/>
          </w:tcPr>
          <w:p w14:paraId="4A091DBA" w14:textId="77777777" w:rsidR="00D826B7" w:rsidRPr="00C44392" w:rsidRDefault="00D826B7" w:rsidP="00C44392">
            <w:pPr>
              <w:jc w:val="both"/>
              <w:rPr>
                <w:rFonts w:ascii="Arial" w:hAnsi="Arial" w:cs="Arial"/>
                <w:b/>
                <w:sz w:val="20"/>
                <w:szCs w:val="20"/>
              </w:rPr>
            </w:pPr>
          </w:p>
        </w:tc>
        <w:tc>
          <w:tcPr>
            <w:tcW w:w="540" w:type="dxa"/>
          </w:tcPr>
          <w:p w14:paraId="5AC65225" w14:textId="77777777" w:rsidR="00D826B7" w:rsidRPr="00C44392" w:rsidRDefault="00D826B7" w:rsidP="00C44392">
            <w:pPr>
              <w:jc w:val="both"/>
              <w:rPr>
                <w:rFonts w:ascii="Arial" w:hAnsi="Arial" w:cs="Arial"/>
                <w:b/>
                <w:sz w:val="20"/>
                <w:szCs w:val="20"/>
              </w:rPr>
            </w:pPr>
          </w:p>
        </w:tc>
        <w:tc>
          <w:tcPr>
            <w:tcW w:w="360" w:type="dxa"/>
          </w:tcPr>
          <w:p w14:paraId="054A2CA9" w14:textId="77777777" w:rsidR="00D826B7" w:rsidRPr="00C44392" w:rsidRDefault="00D826B7" w:rsidP="00C44392">
            <w:pPr>
              <w:jc w:val="both"/>
              <w:rPr>
                <w:rFonts w:ascii="Arial" w:hAnsi="Arial" w:cs="Arial"/>
                <w:b/>
                <w:sz w:val="20"/>
                <w:szCs w:val="20"/>
              </w:rPr>
            </w:pPr>
          </w:p>
        </w:tc>
        <w:tc>
          <w:tcPr>
            <w:tcW w:w="366" w:type="dxa"/>
          </w:tcPr>
          <w:p w14:paraId="09A0135C" w14:textId="77777777" w:rsidR="00D826B7" w:rsidRPr="00C44392" w:rsidRDefault="00D826B7" w:rsidP="00C44392">
            <w:pPr>
              <w:jc w:val="both"/>
              <w:rPr>
                <w:rFonts w:ascii="Arial" w:hAnsi="Arial" w:cs="Arial"/>
                <w:b/>
                <w:sz w:val="20"/>
                <w:szCs w:val="20"/>
              </w:rPr>
            </w:pPr>
          </w:p>
        </w:tc>
        <w:tc>
          <w:tcPr>
            <w:tcW w:w="360" w:type="dxa"/>
          </w:tcPr>
          <w:p w14:paraId="5D135A3B" w14:textId="77777777" w:rsidR="00D826B7" w:rsidRPr="00C44392" w:rsidRDefault="00D826B7" w:rsidP="00C44392">
            <w:pPr>
              <w:jc w:val="both"/>
              <w:rPr>
                <w:rFonts w:ascii="Arial" w:hAnsi="Arial" w:cs="Arial"/>
                <w:b/>
                <w:sz w:val="20"/>
                <w:szCs w:val="20"/>
              </w:rPr>
            </w:pPr>
          </w:p>
        </w:tc>
        <w:tc>
          <w:tcPr>
            <w:tcW w:w="360" w:type="dxa"/>
          </w:tcPr>
          <w:p w14:paraId="4A7970E9" w14:textId="77777777" w:rsidR="00D826B7" w:rsidRPr="00C44392" w:rsidRDefault="00D826B7" w:rsidP="00C44392">
            <w:pPr>
              <w:jc w:val="both"/>
              <w:rPr>
                <w:rFonts w:ascii="Arial" w:hAnsi="Arial" w:cs="Arial"/>
                <w:b/>
                <w:sz w:val="20"/>
                <w:szCs w:val="20"/>
              </w:rPr>
            </w:pPr>
          </w:p>
        </w:tc>
        <w:tc>
          <w:tcPr>
            <w:tcW w:w="360" w:type="dxa"/>
          </w:tcPr>
          <w:p w14:paraId="2FED6E91"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42B774F0"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130DE0E0" w14:textId="77777777" w:rsidR="00D826B7" w:rsidRPr="00C44392" w:rsidRDefault="00D826B7" w:rsidP="00C44392">
            <w:pPr>
              <w:jc w:val="both"/>
              <w:rPr>
                <w:rFonts w:ascii="Arial" w:hAnsi="Arial" w:cs="Arial"/>
                <w:b/>
                <w:sz w:val="20"/>
                <w:szCs w:val="20"/>
              </w:rPr>
            </w:pPr>
          </w:p>
        </w:tc>
        <w:tc>
          <w:tcPr>
            <w:tcW w:w="360" w:type="dxa"/>
          </w:tcPr>
          <w:p w14:paraId="1678A202"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2CEBD5C8"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6E753631" w14:textId="77777777" w:rsidR="00D826B7" w:rsidRPr="00C44392" w:rsidRDefault="00D826B7" w:rsidP="00C44392">
            <w:pPr>
              <w:jc w:val="both"/>
              <w:rPr>
                <w:rFonts w:ascii="Arial" w:hAnsi="Arial" w:cs="Arial"/>
                <w:b/>
                <w:sz w:val="20"/>
                <w:szCs w:val="20"/>
              </w:rPr>
            </w:pPr>
          </w:p>
        </w:tc>
        <w:tc>
          <w:tcPr>
            <w:tcW w:w="907" w:type="dxa"/>
          </w:tcPr>
          <w:p w14:paraId="21ACDC28" w14:textId="77777777" w:rsidR="00D826B7" w:rsidRPr="00C44392" w:rsidRDefault="00D826B7" w:rsidP="00C44392">
            <w:pPr>
              <w:jc w:val="both"/>
              <w:rPr>
                <w:rFonts w:ascii="Arial" w:hAnsi="Arial" w:cs="Arial"/>
                <w:b/>
                <w:sz w:val="20"/>
                <w:szCs w:val="20"/>
              </w:rPr>
            </w:pPr>
          </w:p>
        </w:tc>
        <w:tc>
          <w:tcPr>
            <w:tcW w:w="353" w:type="dxa"/>
          </w:tcPr>
          <w:p w14:paraId="7F86A2CD" w14:textId="77777777" w:rsidR="00D826B7" w:rsidRPr="00C44392" w:rsidRDefault="00D826B7" w:rsidP="00C44392">
            <w:pPr>
              <w:jc w:val="both"/>
              <w:rPr>
                <w:rFonts w:ascii="Arial" w:hAnsi="Arial" w:cs="Arial"/>
                <w:b/>
                <w:sz w:val="20"/>
                <w:szCs w:val="20"/>
              </w:rPr>
            </w:pPr>
          </w:p>
        </w:tc>
        <w:tc>
          <w:tcPr>
            <w:tcW w:w="540" w:type="dxa"/>
          </w:tcPr>
          <w:p w14:paraId="6B207C1F" w14:textId="77777777" w:rsidR="00D826B7" w:rsidRPr="00C44392" w:rsidRDefault="00D826B7" w:rsidP="00C44392">
            <w:pPr>
              <w:jc w:val="both"/>
              <w:rPr>
                <w:rFonts w:ascii="Arial" w:hAnsi="Arial" w:cs="Arial"/>
                <w:b/>
                <w:sz w:val="20"/>
                <w:szCs w:val="20"/>
              </w:rPr>
            </w:pPr>
          </w:p>
        </w:tc>
        <w:tc>
          <w:tcPr>
            <w:tcW w:w="776" w:type="dxa"/>
          </w:tcPr>
          <w:p w14:paraId="58468F98" w14:textId="77777777" w:rsidR="00D826B7" w:rsidRPr="00C44392" w:rsidRDefault="00D826B7" w:rsidP="00C44392">
            <w:pPr>
              <w:jc w:val="both"/>
              <w:rPr>
                <w:rFonts w:ascii="Arial" w:hAnsi="Arial" w:cs="Arial"/>
                <w:b/>
                <w:sz w:val="20"/>
                <w:szCs w:val="20"/>
              </w:rPr>
            </w:pPr>
          </w:p>
        </w:tc>
        <w:tc>
          <w:tcPr>
            <w:tcW w:w="484" w:type="dxa"/>
          </w:tcPr>
          <w:p w14:paraId="25FFAE6F" w14:textId="77777777" w:rsidR="00D826B7" w:rsidRPr="00C44392" w:rsidRDefault="00D826B7" w:rsidP="00C44392">
            <w:pPr>
              <w:jc w:val="both"/>
              <w:rPr>
                <w:rFonts w:ascii="Arial" w:hAnsi="Arial" w:cs="Arial"/>
                <w:b/>
                <w:sz w:val="20"/>
                <w:szCs w:val="20"/>
              </w:rPr>
            </w:pPr>
          </w:p>
        </w:tc>
        <w:tc>
          <w:tcPr>
            <w:tcW w:w="540" w:type="dxa"/>
          </w:tcPr>
          <w:p w14:paraId="5CD3A799" w14:textId="77777777" w:rsidR="00D826B7" w:rsidRPr="00C44392" w:rsidRDefault="00D826B7" w:rsidP="00C44392">
            <w:pPr>
              <w:jc w:val="both"/>
              <w:rPr>
                <w:rFonts w:ascii="Arial" w:hAnsi="Arial" w:cs="Arial"/>
                <w:b/>
                <w:sz w:val="20"/>
                <w:szCs w:val="20"/>
              </w:rPr>
            </w:pPr>
          </w:p>
        </w:tc>
        <w:tc>
          <w:tcPr>
            <w:tcW w:w="720" w:type="dxa"/>
          </w:tcPr>
          <w:p w14:paraId="3ED1792A"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05221F45" w14:textId="77777777" w:rsidR="00D826B7" w:rsidRPr="00C44392" w:rsidRDefault="00D826B7" w:rsidP="00C44392">
            <w:pPr>
              <w:jc w:val="both"/>
              <w:rPr>
                <w:rFonts w:ascii="Arial" w:hAnsi="Arial" w:cs="Arial"/>
                <w:b/>
                <w:sz w:val="20"/>
                <w:szCs w:val="20"/>
              </w:rPr>
            </w:pPr>
          </w:p>
        </w:tc>
      </w:tr>
      <w:tr w:rsidR="00D826B7" w:rsidRPr="00C44392" w14:paraId="33777A01" w14:textId="77777777" w:rsidTr="00F66753">
        <w:tc>
          <w:tcPr>
            <w:tcW w:w="3960" w:type="dxa"/>
          </w:tcPr>
          <w:p w14:paraId="398109F6"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 xml:space="preserve">22 : Revêt. </w:t>
            </w:r>
            <w:proofErr w:type="gramStart"/>
            <w:r w:rsidRPr="00C44392">
              <w:rPr>
                <w:rFonts w:ascii="Arial" w:hAnsi="Arial" w:cs="Arial"/>
                <w:b/>
                <w:sz w:val="20"/>
                <w:szCs w:val="20"/>
              </w:rPr>
              <w:t>de</w:t>
            </w:r>
            <w:proofErr w:type="gramEnd"/>
            <w:r w:rsidRPr="00C44392">
              <w:rPr>
                <w:rFonts w:ascii="Arial" w:hAnsi="Arial" w:cs="Arial"/>
                <w:b/>
                <w:sz w:val="20"/>
                <w:szCs w:val="20"/>
              </w:rPr>
              <w:t xml:space="preserve"> sols </w:t>
            </w:r>
          </w:p>
        </w:tc>
        <w:tc>
          <w:tcPr>
            <w:tcW w:w="540" w:type="dxa"/>
          </w:tcPr>
          <w:p w14:paraId="2667E415" w14:textId="77777777" w:rsidR="00D826B7" w:rsidRPr="00C44392" w:rsidRDefault="00D826B7" w:rsidP="00C44392">
            <w:pPr>
              <w:jc w:val="both"/>
              <w:rPr>
                <w:rFonts w:ascii="Arial" w:hAnsi="Arial" w:cs="Arial"/>
                <w:b/>
                <w:sz w:val="20"/>
                <w:szCs w:val="20"/>
              </w:rPr>
            </w:pPr>
          </w:p>
        </w:tc>
        <w:tc>
          <w:tcPr>
            <w:tcW w:w="540" w:type="dxa"/>
          </w:tcPr>
          <w:p w14:paraId="7AA5B891" w14:textId="77777777" w:rsidR="00D826B7" w:rsidRPr="00C44392" w:rsidRDefault="00D826B7" w:rsidP="00C44392">
            <w:pPr>
              <w:jc w:val="both"/>
              <w:rPr>
                <w:rFonts w:ascii="Arial" w:hAnsi="Arial" w:cs="Arial"/>
                <w:b/>
                <w:sz w:val="20"/>
                <w:szCs w:val="20"/>
              </w:rPr>
            </w:pPr>
          </w:p>
        </w:tc>
        <w:tc>
          <w:tcPr>
            <w:tcW w:w="360" w:type="dxa"/>
          </w:tcPr>
          <w:p w14:paraId="42A682B2" w14:textId="77777777" w:rsidR="00D826B7" w:rsidRPr="00C44392" w:rsidRDefault="00D826B7" w:rsidP="00C44392">
            <w:pPr>
              <w:jc w:val="both"/>
              <w:rPr>
                <w:rFonts w:ascii="Arial" w:hAnsi="Arial" w:cs="Arial"/>
                <w:b/>
                <w:sz w:val="20"/>
                <w:szCs w:val="20"/>
              </w:rPr>
            </w:pPr>
          </w:p>
        </w:tc>
        <w:tc>
          <w:tcPr>
            <w:tcW w:w="366" w:type="dxa"/>
          </w:tcPr>
          <w:p w14:paraId="08F0AF6C" w14:textId="77777777" w:rsidR="00D826B7" w:rsidRPr="00C44392" w:rsidRDefault="00D826B7" w:rsidP="00C44392">
            <w:pPr>
              <w:jc w:val="both"/>
              <w:rPr>
                <w:rFonts w:ascii="Arial" w:hAnsi="Arial" w:cs="Arial"/>
                <w:b/>
                <w:sz w:val="20"/>
                <w:szCs w:val="20"/>
              </w:rPr>
            </w:pPr>
          </w:p>
        </w:tc>
        <w:tc>
          <w:tcPr>
            <w:tcW w:w="360" w:type="dxa"/>
          </w:tcPr>
          <w:p w14:paraId="14868406" w14:textId="77777777" w:rsidR="00D826B7" w:rsidRPr="00C44392" w:rsidRDefault="00D826B7" w:rsidP="00C44392">
            <w:pPr>
              <w:jc w:val="both"/>
              <w:rPr>
                <w:rFonts w:ascii="Arial" w:hAnsi="Arial" w:cs="Arial"/>
                <w:b/>
                <w:sz w:val="20"/>
                <w:szCs w:val="20"/>
              </w:rPr>
            </w:pPr>
          </w:p>
        </w:tc>
        <w:tc>
          <w:tcPr>
            <w:tcW w:w="360" w:type="dxa"/>
          </w:tcPr>
          <w:p w14:paraId="0783A017" w14:textId="77777777" w:rsidR="00D826B7" w:rsidRPr="00C44392" w:rsidRDefault="00D826B7" w:rsidP="00C44392">
            <w:pPr>
              <w:jc w:val="both"/>
              <w:rPr>
                <w:rFonts w:ascii="Arial" w:hAnsi="Arial" w:cs="Arial"/>
                <w:b/>
                <w:sz w:val="20"/>
                <w:szCs w:val="20"/>
              </w:rPr>
            </w:pPr>
          </w:p>
        </w:tc>
        <w:tc>
          <w:tcPr>
            <w:tcW w:w="360" w:type="dxa"/>
          </w:tcPr>
          <w:p w14:paraId="5FA157E3"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4BB58EE2"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0F3751C4" w14:textId="77777777" w:rsidR="00D826B7" w:rsidRPr="00C44392" w:rsidRDefault="00D826B7" w:rsidP="00C44392">
            <w:pPr>
              <w:jc w:val="both"/>
              <w:rPr>
                <w:rFonts w:ascii="Arial" w:hAnsi="Arial" w:cs="Arial"/>
                <w:b/>
                <w:sz w:val="20"/>
                <w:szCs w:val="20"/>
              </w:rPr>
            </w:pPr>
          </w:p>
        </w:tc>
        <w:tc>
          <w:tcPr>
            <w:tcW w:w="360" w:type="dxa"/>
          </w:tcPr>
          <w:p w14:paraId="584881A0"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70A1C485"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08FD03A7" w14:textId="77777777" w:rsidR="00D826B7" w:rsidRPr="00C44392" w:rsidRDefault="00D826B7" w:rsidP="00C44392">
            <w:pPr>
              <w:jc w:val="both"/>
              <w:rPr>
                <w:rFonts w:ascii="Arial" w:hAnsi="Arial" w:cs="Arial"/>
                <w:b/>
                <w:sz w:val="20"/>
                <w:szCs w:val="20"/>
              </w:rPr>
            </w:pPr>
          </w:p>
        </w:tc>
        <w:tc>
          <w:tcPr>
            <w:tcW w:w="907" w:type="dxa"/>
          </w:tcPr>
          <w:p w14:paraId="6D81CF58" w14:textId="77777777" w:rsidR="00D826B7" w:rsidRPr="00C44392" w:rsidRDefault="00D826B7" w:rsidP="00C44392">
            <w:pPr>
              <w:jc w:val="both"/>
              <w:rPr>
                <w:rFonts w:ascii="Arial" w:hAnsi="Arial" w:cs="Arial"/>
                <w:b/>
                <w:sz w:val="20"/>
                <w:szCs w:val="20"/>
              </w:rPr>
            </w:pPr>
          </w:p>
        </w:tc>
        <w:tc>
          <w:tcPr>
            <w:tcW w:w="353" w:type="dxa"/>
          </w:tcPr>
          <w:p w14:paraId="27FC4D38" w14:textId="77777777" w:rsidR="00D826B7" w:rsidRPr="00C44392" w:rsidRDefault="00D826B7" w:rsidP="00C44392">
            <w:pPr>
              <w:jc w:val="both"/>
              <w:rPr>
                <w:rFonts w:ascii="Arial" w:hAnsi="Arial" w:cs="Arial"/>
                <w:b/>
                <w:sz w:val="20"/>
                <w:szCs w:val="20"/>
              </w:rPr>
            </w:pPr>
          </w:p>
        </w:tc>
        <w:tc>
          <w:tcPr>
            <w:tcW w:w="540" w:type="dxa"/>
          </w:tcPr>
          <w:p w14:paraId="152B26B4" w14:textId="77777777" w:rsidR="00D826B7" w:rsidRPr="00C44392" w:rsidRDefault="00D826B7" w:rsidP="00C44392">
            <w:pPr>
              <w:jc w:val="both"/>
              <w:rPr>
                <w:rFonts w:ascii="Arial" w:hAnsi="Arial" w:cs="Arial"/>
                <w:b/>
                <w:sz w:val="20"/>
                <w:szCs w:val="20"/>
              </w:rPr>
            </w:pPr>
          </w:p>
        </w:tc>
        <w:tc>
          <w:tcPr>
            <w:tcW w:w="776" w:type="dxa"/>
          </w:tcPr>
          <w:p w14:paraId="33787433" w14:textId="77777777" w:rsidR="00D826B7" w:rsidRPr="00C44392" w:rsidRDefault="00D826B7" w:rsidP="00C44392">
            <w:pPr>
              <w:jc w:val="both"/>
              <w:rPr>
                <w:rFonts w:ascii="Arial" w:hAnsi="Arial" w:cs="Arial"/>
                <w:b/>
                <w:sz w:val="20"/>
                <w:szCs w:val="20"/>
              </w:rPr>
            </w:pPr>
          </w:p>
        </w:tc>
        <w:tc>
          <w:tcPr>
            <w:tcW w:w="484" w:type="dxa"/>
          </w:tcPr>
          <w:p w14:paraId="2F0E93D5" w14:textId="77777777" w:rsidR="00D826B7" w:rsidRPr="00C44392" w:rsidRDefault="00D826B7" w:rsidP="00C44392">
            <w:pPr>
              <w:jc w:val="both"/>
              <w:rPr>
                <w:rFonts w:ascii="Arial" w:hAnsi="Arial" w:cs="Arial"/>
                <w:b/>
                <w:sz w:val="20"/>
                <w:szCs w:val="20"/>
              </w:rPr>
            </w:pPr>
          </w:p>
        </w:tc>
        <w:tc>
          <w:tcPr>
            <w:tcW w:w="540" w:type="dxa"/>
          </w:tcPr>
          <w:p w14:paraId="5D4A1AE8" w14:textId="77777777" w:rsidR="00D826B7" w:rsidRPr="00C44392" w:rsidRDefault="00D826B7" w:rsidP="00C44392">
            <w:pPr>
              <w:jc w:val="both"/>
              <w:rPr>
                <w:rFonts w:ascii="Arial" w:hAnsi="Arial" w:cs="Arial"/>
                <w:b/>
                <w:sz w:val="20"/>
                <w:szCs w:val="20"/>
              </w:rPr>
            </w:pPr>
          </w:p>
        </w:tc>
        <w:tc>
          <w:tcPr>
            <w:tcW w:w="720" w:type="dxa"/>
          </w:tcPr>
          <w:p w14:paraId="7EF72FE3"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6BF51019" w14:textId="77777777" w:rsidR="00D826B7" w:rsidRPr="00C44392" w:rsidRDefault="00D826B7" w:rsidP="00C44392">
            <w:pPr>
              <w:jc w:val="both"/>
              <w:rPr>
                <w:rFonts w:ascii="Arial" w:hAnsi="Arial" w:cs="Arial"/>
                <w:b/>
                <w:sz w:val="20"/>
                <w:szCs w:val="20"/>
              </w:rPr>
            </w:pPr>
          </w:p>
        </w:tc>
      </w:tr>
      <w:tr w:rsidR="00D826B7" w:rsidRPr="00C44392" w14:paraId="45F2E605" w14:textId="77777777" w:rsidTr="00F66753">
        <w:tc>
          <w:tcPr>
            <w:tcW w:w="3960" w:type="dxa"/>
          </w:tcPr>
          <w:p w14:paraId="09905A00"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23 : Peinture</w:t>
            </w:r>
          </w:p>
        </w:tc>
        <w:tc>
          <w:tcPr>
            <w:tcW w:w="540" w:type="dxa"/>
          </w:tcPr>
          <w:p w14:paraId="01D9591E" w14:textId="77777777" w:rsidR="00D826B7" w:rsidRPr="00C44392" w:rsidRDefault="00D826B7" w:rsidP="00C44392">
            <w:pPr>
              <w:jc w:val="both"/>
              <w:rPr>
                <w:rFonts w:ascii="Arial" w:hAnsi="Arial" w:cs="Arial"/>
                <w:b/>
                <w:sz w:val="20"/>
                <w:szCs w:val="20"/>
              </w:rPr>
            </w:pPr>
          </w:p>
        </w:tc>
        <w:tc>
          <w:tcPr>
            <w:tcW w:w="540" w:type="dxa"/>
          </w:tcPr>
          <w:p w14:paraId="0A3C8056" w14:textId="77777777" w:rsidR="00D826B7" w:rsidRPr="00C44392" w:rsidRDefault="00D826B7" w:rsidP="00C44392">
            <w:pPr>
              <w:jc w:val="both"/>
              <w:rPr>
                <w:rFonts w:ascii="Arial" w:hAnsi="Arial" w:cs="Arial"/>
                <w:b/>
                <w:sz w:val="20"/>
                <w:szCs w:val="20"/>
              </w:rPr>
            </w:pPr>
          </w:p>
        </w:tc>
        <w:tc>
          <w:tcPr>
            <w:tcW w:w="360" w:type="dxa"/>
          </w:tcPr>
          <w:p w14:paraId="4E140BB5" w14:textId="77777777" w:rsidR="00D826B7" w:rsidRPr="00C44392" w:rsidRDefault="00D826B7" w:rsidP="00C44392">
            <w:pPr>
              <w:jc w:val="both"/>
              <w:rPr>
                <w:rFonts w:ascii="Arial" w:hAnsi="Arial" w:cs="Arial"/>
                <w:b/>
                <w:sz w:val="20"/>
                <w:szCs w:val="20"/>
              </w:rPr>
            </w:pPr>
          </w:p>
        </w:tc>
        <w:tc>
          <w:tcPr>
            <w:tcW w:w="366" w:type="dxa"/>
          </w:tcPr>
          <w:p w14:paraId="7211EC84" w14:textId="77777777" w:rsidR="00D826B7" w:rsidRPr="00C44392" w:rsidRDefault="00D826B7" w:rsidP="00C44392">
            <w:pPr>
              <w:jc w:val="both"/>
              <w:rPr>
                <w:rFonts w:ascii="Arial" w:hAnsi="Arial" w:cs="Arial"/>
                <w:b/>
                <w:sz w:val="20"/>
                <w:szCs w:val="20"/>
              </w:rPr>
            </w:pPr>
          </w:p>
        </w:tc>
        <w:tc>
          <w:tcPr>
            <w:tcW w:w="360" w:type="dxa"/>
          </w:tcPr>
          <w:p w14:paraId="34AB89B3" w14:textId="77777777" w:rsidR="00D826B7" w:rsidRPr="00C44392" w:rsidRDefault="00D826B7" w:rsidP="00C44392">
            <w:pPr>
              <w:jc w:val="both"/>
              <w:rPr>
                <w:rFonts w:ascii="Arial" w:hAnsi="Arial" w:cs="Arial"/>
                <w:b/>
                <w:sz w:val="20"/>
                <w:szCs w:val="20"/>
              </w:rPr>
            </w:pPr>
          </w:p>
        </w:tc>
        <w:tc>
          <w:tcPr>
            <w:tcW w:w="360" w:type="dxa"/>
          </w:tcPr>
          <w:p w14:paraId="33CE7AB5" w14:textId="77777777" w:rsidR="00D826B7" w:rsidRPr="00C44392" w:rsidRDefault="00D826B7" w:rsidP="00C44392">
            <w:pPr>
              <w:jc w:val="both"/>
              <w:rPr>
                <w:rFonts w:ascii="Arial" w:hAnsi="Arial" w:cs="Arial"/>
                <w:b/>
                <w:sz w:val="20"/>
                <w:szCs w:val="20"/>
              </w:rPr>
            </w:pPr>
          </w:p>
        </w:tc>
        <w:tc>
          <w:tcPr>
            <w:tcW w:w="360" w:type="dxa"/>
          </w:tcPr>
          <w:p w14:paraId="13465410"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0C13A948"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6951DCDC" w14:textId="77777777" w:rsidR="00D826B7" w:rsidRPr="00C44392" w:rsidRDefault="00D826B7" w:rsidP="00C44392">
            <w:pPr>
              <w:jc w:val="both"/>
              <w:rPr>
                <w:rFonts w:ascii="Arial" w:hAnsi="Arial" w:cs="Arial"/>
                <w:b/>
                <w:sz w:val="20"/>
                <w:szCs w:val="20"/>
              </w:rPr>
            </w:pPr>
          </w:p>
        </w:tc>
        <w:tc>
          <w:tcPr>
            <w:tcW w:w="360" w:type="dxa"/>
          </w:tcPr>
          <w:p w14:paraId="0492DC7C"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11213E7E"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43671927" w14:textId="77777777" w:rsidR="00D826B7" w:rsidRPr="00C44392" w:rsidRDefault="00D826B7" w:rsidP="00C44392">
            <w:pPr>
              <w:jc w:val="both"/>
              <w:rPr>
                <w:rFonts w:ascii="Arial" w:hAnsi="Arial" w:cs="Arial"/>
                <w:b/>
                <w:sz w:val="20"/>
                <w:szCs w:val="20"/>
              </w:rPr>
            </w:pPr>
          </w:p>
        </w:tc>
        <w:tc>
          <w:tcPr>
            <w:tcW w:w="907" w:type="dxa"/>
          </w:tcPr>
          <w:p w14:paraId="653CBB8B" w14:textId="77777777" w:rsidR="00D826B7" w:rsidRPr="00C44392" w:rsidRDefault="00D826B7" w:rsidP="00C44392">
            <w:pPr>
              <w:jc w:val="both"/>
              <w:rPr>
                <w:rFonts w:ascii="Arial" w:hAnsi="Arial" w:cs="Arial"/>
                <w:b/>
                <w:sz w:val="20"/>
                <w:szCs w:val="20"/>
              </w:rPr>
            </w:pPr>
          </w:p>
        </w:tc>
        <w:tc>
          <w:tcPr>
            <w:tcW w:w="353" w:type="dxa"/>
          </w:tcPr>
          <w:p w14:paraId="65F39D2F" w14:textId="77777777" w:rsidR="00D826B7" w:rsidRPr="00C44392" w:rsidRDefault="00D826B7" w:rsidP="00C44392">
            <w:pPr>
              <w:jc w:val="both"/>
              <w:rPr>
                <w:rFonts w:ascii="Arial" w:hAnsi="Arial" w:cs="Arial"/>
                <w:b/>
                <w:sz w:val="20"/>
                <w:szCs w:val="20"/>
              </w:rPr>
            </w:pPr>
          </w:p>
        </w:tc>
        <w:tc>
          <w:tcPr>
            <w:tcW w:w="540" w:type="dxa"/>
          </w:tcPr>
          <w:p w14:paraId="4DE1FE2C" w14:textId="77777777" w:rsidR="00D826B7" w:rsidRPr="00C44392" w:rsidRDefault="00D826B7" w:rsidP="00C44392">
            <w:pPr>
              <w:jc w:val="both"/>
              <w:rPr>
                <w:rFonts w:ascii="Arial" w:hAnsi="Arial" w:cs="Arial"/>
                <w:b/>
                <w:sz w:val="20"/>
                <w:szCs w:val="20"/>
              </w:rPr>
            </w:pPr>
          </w:p>
        </w:tc>
        <w:tc>
          <w:tcPr>
            <w:tcW w:w="776" w:type="dxa"/>
          </w:tcPr>
          <w:p w14:paraId="71E0BF9D" w14:textId="77777777" w:rsidR="00D826B7" w:rsidRPr="00C44392" w:rsidRDefault="00D826B7" w:rsidP="00C44392">
            <w:pPr>
              <w:jc w:val="both"/>
              <w:rPr>
                <w:rFonts w:ascii="Arial" w:hAnsi="Arial" w:cs="Arial"/>
                <w:b/>
                <w:sz w:val="20"/>
                <w:szCs w:val="20"/>
              </w:rPr>
            </w:pPr>
          </w:p>
        </w:tc>
        <w:tc>
          <w:tcPr>
            <w:tcW w:w="484" w:type="dxa"/>
          </w:tcPr>
          <w:p w14:paraId="5623DDE0" w14:textId="77777777" w:rsidR="00D826B7" w:rsidRPr="00C44392" w:rsidRDefault="00D826B7" w:rsidP="00C44392">
            <w:pPr>
              <w:jc w:val="both"/>
              <w:rPr>
                <w:rFonts w:ascii="Arial" w:hAnsi="Arial" w:cs="Arial"/>
                <w:b/>
                <w:sz w:val="20"/>
                <w:szCs w:val="20"/>
              </w:rPr>
            </w:pPr>
          </w:p>
        </w:tc>
        <w:tc>
          <w:tcPr>
            <w:tcW w:w="540" w:type="dxa"/>
          </w:tcPr>
          <w:p w14:paraId="3903AD52" w14:textId="77777777" w:rsidR="00D826B7" w:rsidRPr="00C44392" w:rsidRDefault="00D826B7" w:rsidP="00C44392">
            <w:pPr>
              <w:jc w:val="both"/>
              <w:rPr>
                <w:rFonts w:ascii="Arial" w:hAnsi="Arial" w:cs="Arial"/>
                <w:b/>
                <w:sz w:val="20"/>
                <w:szCs w:val="20"/>
              </w:rPr>
            </w:pPr>
          </w:p>
        </w:tc>
        <w:tc>
          <w:tcPr>
            <w:tcW w:w="720" w:type="dxa"/>
          </w:tcPr>
          <w:p w14:paraId="5D1CFF8D"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3C84991E" w14:textId="77777777" w:rsidR="00D826B7" w:rsidRPr="00C44392" w:rsidRDefault="00D826B7" w:rsidP="00C44392">
            <w:pPr>
              <w:jc w:val="both"/>
              <w:rPr>
                <w:rFonts w:ascii="Arial" w:hAnsi="Arial" w:cs="Arial"/>
                <w:b/>
                <w:sz w:val="20"/>
                <w:szCs w:val="20"/>
              </w:rPr>
            </w:pPr>
          </w:p>
        </w:tc>
      </w:tr>
      <w:tr w:rsidR="00D826B7" w:rsidRPr="00C44392" w14:paraId="645DC6E6" w14:textId="77777777" w:rsidTr="00F66753">
        <w:tc>
          <w:tcPr>
            <w:tcW w:w="3960" w:type="dxa"/>
          </w:tcPr>
          <w:p w14:paraId="126F2AA8"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24 : Stores</w:t>
            </w:r>
          </w:p>
        </w:tc>
        <w:tc>
          <w:tcPr>
            <w:tcW w:w="540" w:type="dxa"/>
          </w:tcPr>
          <w:p w14:paraId="4DC42488" w14:textId="77777777" w:rsidR="00D826B7" w:rsidRPr="00C44392" w:rsidRDefault="00D826B7" w:rsidP="00C44392">
            <w:pPr>
              <w:jc w:val="both"/>
              <w:rPr>
                <w:rFonts w:ascii="Arial" w:hAnsi="Arial" w:cs="Arial"/>
                <w:b/>
                <w:sz w:val="20"/>
                <w:szCs w:val="20"/>
              </w:rPr>
            </w:pPr>
          </w:p>
        </w:tc>
        <w:tc>
          <w:tcPr>
            <w:tcW w:w="540" w:type="dxa"/>
          </w:tcPr>
          <w:p w14:paraId="78BA4367" w14:textId="77777777" w:rsidR="00D826B7" w:rsidRPr="00C44392" w:rsidRDefault="00D826B7" w:rsidP="00C44392">
            <w:pPr>
              <w:jc w:val="both"/>
              <w:rPr>
                <w:rFonts w:ascii="Arial" w:hAnsi="Arial" w:cs="Arial"/>
                <w:b/>
                <w:sz w:val="20"/>
                <w:szCs w:val="20"/>
              </w:rPr>
            </w:pPr>
          </w:p>
        </w:tc>
        <w:tc>
          <w:tcPr>
            <w:tcW w:w="360" w:type="dxa"/>
          </w:tcPr>
          <w:p w14:paraId="1CB8C9FF" w14:textId="77777777" w:rsidR="00D826B7" w:rsidRPr="00C44392" w:rsidRDefault="00D826B7" w:rsidP="00C44392">
            <w:pPr>
              <w:jc w:val="both"/>
              <w:rPr>
                <w:rFonts w:ascii="Arial" w:hAnsi="Arial" w:cs="Arial"/>
                <w:b/>
                <w:sz w:val="20"/>
                <w:szCs w:val="20"/>
              </w:rPr>
            </w:pPr>
          </w:p>
        </w:tc>
        <w:tc>
          <w:tcPr>
            <w:tcW w:w="366" w:type="dxa"/>
          </w:tcPr>
          <w:p w14:paraId="7829ED9C" w14:textId="77777777" w:rsidR="00D826B7" w:rsidRPr="00C44392" w:rsidRDefault="00D826B7" w:rsidP="00C44392">
            <w:pPr>
              <w:jc w:val="both"/>
              <w:rPr>
                <w:rFonts w:ascii="Arial" w:hAnsi="Arial" w:cs="Arial"/>
                <w:b/>
                <w:sz w:val="20"/>
                <w:szCs w:val="20"/>
              </w:rPr>
            </w:pPr>
          </w:p>
        </w:tc>
        <w:tc>
          <w:tcPr>
            <w:tcW w:w="360" w:type="dxa"/>
          </w:tcPr>
          <w:p w14:paraId="7B8D7FCA" w14:textId="77777777" w:rsidR="00D826B7" w:rsidRPr="00C44392" w:rsidRDefault="00D826B7" w:rsidP="00C44392">
            <w:pPr>
              <w:jc w:val="both"/>
              <w:rPr>
                <w:rFonts w:ascii="Arial" w:hAnsi="Arial" w:cs="Arial"/>
                <w:b/>
                <w:sz w:val="20"/>
                <w:szCs w:val="20"/>
              </w:rPr>
            </w:pPr>
          </w:p>
        </w:tc>
        <w:tc>
          <w:tcPr>
            <w:tcW w:w="360" w:type="dxa"/>
          </w:tcPr>
          <w:p w14:paraId="7E6C6DFA" w14:textId="77777777" w:rsidR="00D826B7" w:rsidRPr="00C44392" w:rsidRDefault="00D826B7" w:rsidP="00C44392">
            <w:pPr>
              <w:jc w:val="both"/>
              <w:rPr>
                <w:rFonts w:ascii="Arial" w:hAnsi="Arial" w:cs="Arial"/>
                <w:b/>
                <w:sz w:val="20"/>
                <w:szCs w:val="20"/>
              </w:rPr>
            </w:pPr>
          </w:p>
        </w:tc>
        <w:tc>
          <w:tcPr>
            <w:tcW w:w="360" w:type="dxa"/>
          </w:tcPr>
          <w:p w14:paraId="20C40AEE"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1BE410B9"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17624EE5" w14:textId="77777777" w:rsidR="00D826B7" w:rsidRPr="00C44392" w:rsidRDefault="00D826B7" w:rsidP="00C44392">
            <w:pPr>
              <w:jc w:val="both"/>
              <w:rPr>
                <w:rFonts w:ascii="Arial" w:hAnsi="Arial" w:cs="Arial"/>
                <w:b/>
                <w:sz w:val="20"/>
                <w:szCs w:val="20"/>
              </w:rPr>
            </w:pPr>
          </w:p>
        </w:tc>
        <w:tc>
          <w:tcPr>
            <w:tcW w:w="360" w:type="dxa"/>
          </w:tcPr>
          <w:p w14:paraId="317957D2"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172AE8B6"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642E444A" w14:textId="77777777" w:rsidR="00D826B7" w:rsidRPr="00C44392" w:rsidRDefault="00D826B7" w:rsidP="00C44392">
            <w:pPr>
              <w:jc w:val="both"/>
              <w:rPr>
                <w:rFonts w:ascii="Arial" w:hAnsi="Arial" w:cs="Arial"/>
                <w:b/>
                <w:sz w:val="20"/>
                <w:szCs w:val="20"/>
              </w:rPr>
            </w:pPr>
          </w:p>
        </w:tc>
        <w:tc>
          <w:tcPr>
            <w:tcW w:w="907" w:type="dxa"/>
          </w:tcPr>
          <w:p w14:paraId="5DFEB13C" w14:textId="77777777" w:rsidR="00D826B7" w:rsidRPr="00C44392" w:rsidRDefault="00D826B7" w:rsidP="00C44392">
            <w:pPr>
              <w:jc w:val="both"/>
              <w:rPr>
                <w:rFonts w:ascii="Arial" w:hAnsi="Arial" w:cs="Arial"/>
                <w:b/>
                <w:sz w:val="20"/>
                <w:szCs w:val="20"/>
              </w:rPr>
            </w:pPr>
          </w:p>
        </w:tc>
        <w:tc>
          <w:tcPr>
            <w:tcW w:w="353" w:type="dxa"/>
          </w:tcPr>
          <w:p w14:paraId="0EE22949" w14:textId="77777777" w:rsidR="00D826B7" w:rsidRPr="00C44392" w:rsidRDefault="00D826B7" w:rsidP="00C44392">
            <w:pPr>
              <w:jc w:val="both"/>
              <w:rPr>
                <w:rFonts w:ascii="Arial" w:hAnsi="Arial" w:cs="Arial"/>
                <w:b/>
                <w:sz w:val="20"/>
                <w:szCs w:val="20"/>
              </w:rPr>
            </w:pPr>
          </w:p>
        </w:tc>
        <w:tc>
          <w:tcPr>
            <w:tcW w:w="540" w:type="dxa"/>
          </w:tcPr>
          <w:p w14:paraId="15568ADF" w14:textId="77777777" w:rsidR="00D826B7" w:rsidRPr="00C44392" w:rsidRDefault="00D826B7" w:rsidP="00C44392">
            <w:pPr>
              <w:jc w:val="both"/>
              <w:rPr>
                <w:rFonts w:ascii="Arial" w:hAnsi="Arial" w:cs="Arial"/>
                <w:b/>
                <w:sz w:val="20"/>
                <w:szCs w:val="20"/>
              </w:rPr>
            </w:pPr>
          </w:p>
        </w:tc>
        <w:tc>
          <w:tcPr>
            <w:tcW w:w="776" w:type="dxa"/>
          </w:tcPr>
          <w:p w14:paraId="341A4D14" w14:textId="77777777" w:rsidR="00D826B7" w:rsidRPr="00C44392" w:rsidRDefault="00D826B7" w:rsidP="00C44392">
            <w:pPr>
              <w:jc w:val="both"/>
              <w:rPr>
                <w:rFonts w:ascii="Arial" w:hAnsi="Arial" w:cs="Arial"/>
                <w:b/>
                <w:sz w:val="20"/>
                <w:szCs w:val="20"/>
              </w:rPr>
            </w:pPr>
          </w:p>
        </w:tc>
        <w:tc>
          <w:tcPr>
            <w:tcW w:w="484" w:type="dxa"/>
          </w:tcPr>
          <w:p w14:paraId="700BB75A" w14:textId="77777777" w:rsidR="00D826B7" w:rsidRPr="00C44392" w:rsidRDefault="00D826B7" w:rsidP="00C44392">
            <w:pPr>
              <w:jc w:val="both"/>
              <w:rPr>
                <w:rFonts w:ascii="Arial" w:hAnsi="Arial" w:cs="Arial"/>
                <w:b/>
                <w:sz w:val="20"/>
                <w:szCs w:val="20"/>
              </w:rPr>
            </w:pPr>
          </w:p>
        </w:tc>
        <w:tc>
          <w:tcPr>
            <w:tcW w:w="540" w:type="dxa"/>
          </w:tcPr>
          <w:p w14:paraId="0C85F5A7" w14:textId="77777777" w:rsidR="00D826B7" w:rsidRPr="00C44392" w:rsidRDefault="00D826B7" w:rsidP="00C44392">
            <w:pPr>
              <w:jc w:val="both"/>
              <w:rPr>
                <w:rFonts w:ascii="Arial" w:hAnsi="Arial" w:cs="Arial"/>
                <w:b/>
                <w:sz w:val="20"/>
                <w:szCs w:val="20"/>
              </w:rPr>
            </w:pPr>
          </w:p>
        </w:tc>
        <w:tc>
          <w:tcPr>
            <w:tcW w:w="720" w:type="dxa"/>
          </w:tcPr>
          <w:p w14:paraId="0A2DC82F"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1965759D" w14:textId="77777777" w:rsidR="00D826B7" w:rsidRPr="00C44392" w:rsidRDefault="00D826B7" w:rsidP="00C44392">
            <w:pPr>
              <w:jc w:val="both"/>
              <w:rPr>
                <w:rFonts w:ascii="Arial" w:hAnsi="Arial" w:cs="Arial"/>
                <w:b/>
                <w:sz w:val="20"/>
                <w:szCs w:val="20"/>
              </w:rPr>
            </w:pPr>
          </w:p>
        </w:tc>
      </w:tr>
      <w:tr w:rsidR="00D826B7" w:rsidRPr="00C44392" w14:paraId="2FCEE72C" w14:textId="77777777" w:rsidTr="00F66753">
        <w:tc>
          <w:tcPr>
            <w:tcW w:w="3960" w:type="dxa"/>
          </w:tcPr>
          <w:p w14:paraId="7CA44E9A"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25 : Ravalement</w:t>
            </w:r>
          </w:p>
        </w:tc>
        <w:tc>
          <w:tcPr>
            <w:tcW w:w="540" w:type="dxa"/>
          </w:tcPr>
          <w:p w14:paraId="46685D1C" w14:textId="77777777" w:rsidR="00D826B7" w:rsidRPr="00C44392" w:rsidRDefault="00D826B7" w:rsidP="00C44392">
            <w:pPr>
              <w:jc w:val="both"/>
              <w:rPr>
                <w:rFonts w:ascii="Arial" w:hAnsi="Arial" w:cs="Arial"/>
                <w:b/>
                <w:sz w:val="20"/>
                <w:szCs w:val="20"/>
              </w:rPr>
            </w:pPr>
          </w:p>
        </w:tc>
        <w:tc>
          <w:tcPr>
            <w:tcW w:w="540" w:type="dxa"/>
          </w:tcPr>
          <w:p w14:paraId="2CC8DC0E" w14:textId="77777777" w:rsidR="00D826B7" w:rsidRPr="00C44392" w:rsidRDefault="00D826B7" w:rsidP="00C44392">
            <w:pPr>
              <w:jc w:val="both"/>
              <w:rPr>
                <w:rFonts w:ascii="Arial" w:hAnsi="Arial" w:cs="Arial"/>
                <w:b/>
                <w:sz w:val="20"/>
                <w:szCs w:val="20"/>
              </w:rPr>
            </w:pPr>
          </w:p>
        </w:tc>
        <w:tc>
          <w:tcPr>
            <w:tcW w:w="360" w:type="dxa"/>
          </w:tcPr>
          <w:p w14:paraId="30AED99B" w14:textId="77777777" w:rsidR="00D826B7" w:rsidRPr="00C44392" w:rsidRDefault="00D826B7" w:rsidP="00C44392">
            <w:pPr>
              <w:jc w:val="both"/>
              <w:rPr>
                <w:rFonts w:ascii="Arial" w:hAnsi="Arial" w:cs="Arial"/>
                <w:b/>
                <w:sz w:val="20"/>
                <w:szCs w:val="20"/>
              </w:rPr>
            </w:pPr>
          </w:p>
        </w:tc>
        <w:tc>
          <w:tcPr>
            <w:tcW w:w="366" w:type="dxa"/>
          </w:tcPr>
          <w:p w14:paraId="3EDEE4F4" w14:textId="77777777" w:rsidR="00D826B7" w:rsidRPr="00C44392" w:rsidRDefault="00D826B7" w:rsidP="00C44392">
            <w:pPr>
              <w:jc w:val="both"/>
              <w:rPr>
                <w:rFonts w:ascii="Arial" w:hAnsi="Arial" w:cs="Arial"/>
                <w:b/>
                <w:sz w:val="20"/>
                <w:szCs w:val="20"/>
              </w:rPr>
            </w:pPr>
          </w:p>
        </w:tc>
        <w:tc>
          <w:tcPr>
            <w:tcW w:w="360" w:type="dxa"/>
          </w:tcPr>
          <w:p w14:paraId="08022FB9" w14:textId="77777777" w:rsidR="00D826B7" w:rsidRPr="00C44392" w:rsidRDefault="00D826B7" w:rsidP="00C44392">
            <w:pPr>
              <w:jc w:val="both"/>
              <w:rPr>
                <w:rFonts w:ascii="Arial" w:hAnsi="Arial" w:cs="Arial"/>
                <w:b/>
                <w:sz w:val="20"/>
                <w:szCs w:val="20"/>
              </w:rPr>
            </w:pPr>
          </w:p>
        </w:tc>
        <w:tc>
          <w:tcPr>
            <w:tcW w:w="360" w:type="dxa"/>
          </w:tcPr>
          <w:p w14:paraId="56ED7FD5" w14:textId="77777777" w:rsidR="00D826B7" w:rsidRPr="00C44392" w:rsidRDefault="00D826B7" w:rsidP="00C44392">
            <w:pPr>
              <w:jc w:val="both"/>
              <w:rPr>
                <w:rFonts w:ascii="Arial" w:hAnsi="Arial" w:cs="Arial"/>
                <w:b/>
                <w:sz w:val="20"/>
                <w:szCs w:val="20"/>
              </w:rPr>
            </w:pPr>
          </w:p>
        </w:tc>
        <w:tc>
          <w:tcPr>
            <w:tcW w:w="360" w:type="dxa"/>
          </w:tcPr>
          <w:p w14:paraId="704DEDFC"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78AFD40E"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0C671281" w14:textId="77777777" w:rsidR="00D826B7" w:rsidRPr="00C44392" w:rsidRDefault="00D826B7" w:rsidP="00C44392">
            <w:pPr>
              <w:jc w:val="both"/>
              <w:rPr>
                <w:rFonts w:ascii="Arial" w:hAnsi="Arial" w:cs="Arial"/>
                <w:b/>
                <w:sz w:val="20"/>
                <w:szCs w:val="20"/>
              </w:rPr>
            </w:pPr>
          </w:p>
        </w:tc>
        <w:tc>
          <w:tcPr>
            <w:tcW w:w="360" w:type="dxa"/>
          </w:tcPr>
          <w:p w14:paraId="693D8440"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78077D96"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5269EABD" w14:textId="77777777" w:rsidR="00D826B7" w:rsidRPr="00C44392" w:rsidRDefault="00D826B7" w:rsidP="00C44392">
            <w:pPr>
              <w:jc w:val="both"/>
              <w:rPr>
                <w:rFonts w:ascii="Arial" w:hAnsi="Arial" w:cs="Arial"/>
                <w:b/>
                <w:sz w:val="20"/>
                <w:szCs w:val="20"/>
              </w:rPr>
            </w:pPr>
          </w:p>
        </w:tc>
        <w:tc>
          <w:tcPr>
            <w:tcW w:w="907" w:type="dxa"/>
          </w:tcPr>
          <w:p w14:paraId="445F2941" w14:textId="77777777" w:rsidR="00D826B7" w:rsidRPr="00C44392" w:rsidRDefault="00D826B7" w:rsidP="00C44392">
            <w:pPr>
              <w:jc w:val="both"/>
              <w:rPr>
                <w:rFonts w:ascii="Arial" w:hAnsi="Arial" w:cs="Arial"/>
                <w:b/>
                <w:sz w:val="20"/>
                <w:szCs w:val="20"/>
              </w:rPr>
            </w:pPr>
          </w:p>
        </w:tc>
        <w:tc>
          <w:tcPr>
            <w:tcW w:w="353" w:type="dxa"/>
          </w:tcPr>
          <w:p w14:paraId="11BE7F3A" w14:textId="77777777" w:rsidR="00D826B7" w:rsidRPr="00C44392" w:rsidRDefault="00D826B7" w:rsidP="00C44392">
            <w:pPr>
              <w:jc w:val="both"/>
              <w:rPr>
                <w:rFonts w:ascii="Arial" w:hAnsi="Arial" w:cs="Arial"/>
                <w:b/>
                <w:sz w:val="20"/>
                <w:szCs w:val="20"/>
              </w:rPr>
            </w:pPr>
          </w:p>
        </w:tc>
        <w:tc>
          <w:tcPr>
            <w:tcW w:w="540" w:type="dxa"/>
          </w:tcPr>
          <w:p w14:paraId="54239B07" w14:textId="77777777" w:rsidR="00D826B7" w:rsidRPr="00C44392" w:rsidRDefault="00D826B7" w:rsidP="00C44392">
            <w:pPr>
              <w:jc w:val="both"/>
              <w:rPr>
                <w:rFonts w:ascii="Arial" w:hAnsi="Arial" w:cs="Arial"/>
                <w:b/>
                <w:sz w:val="20"/>
                <w:szCs w:val="20"/>
              </w:rPr>
            </w:pPr>
          </w:p>
        </w:tc>
        <w:tc>
          <w:tcPr>
            <w:tcW w:w="776" w:type="dxa"/>
          </w:tcPr>
          <w:p w14:paraId="74FF35E7" w14:textId="77777777" w:rsidR="00D826B7" w:rsidRPr="00C44392" w:rsidRDefault="00D826B7" w:rsidP="00C44392">
            <w:pPr>
              <w:jc w:val="both"/>
              <w:rPr>
                <w:rFonts w:ascii="Arial" w:hAnsi="Arial" w:cs="Arial"/>
                <w:b/>
                <w:sz w:val="20"/>
                <w:szCs w:val="20"/>
              </w:rPr>
            </w:pPr>
          </w:p>
        </w:tc>
        <w:tc>
          <w:tcPr>
            <w:tcW w:w="484" w:type="dxa"/>
          </w:tcPr>
          <w:p w14:paraId="7DC3E15D" w14:textId="77777777" w:rsidR="00D826B7" w:rsidRPr="00C44392" w:rsidRDefault="00D826B7" w:rsidP="00C44392">
            <w:pPr>
              <w:jc w:val="both"/>
              <w:rPr>
                <w:rFonts w:ascii="Arial" w:hAnsi="Arial" w:cs="Arial"/>
                <w:b/>
                <w:sz w:val="20"/>
                <w:szCs w:val="20"/>
              </w:rPr>
            </w:pPr>
          </w:p>
        </w:tc>
        <w:tc>
          <w:tcPr>
            <w:tcW w:w="540" w:type="dxa"/>
          </w:tcPr>
          <w:p w14:paraId="5EA9B621" w14:textId="77777777" w:rsidR="00D826B7" w:rsidRPr="00C44392" w:rsidRDefault="00D826B7" w:rsidP="00C44392">
            <w:pPr>
              <w:jc w:val="both"/>
              <w:rPr>
                <w:rFonts w:ascii="Arial" w:hAnsi="Arial" w:cs="Arial"/>
                <w:b/>
                <w:sz w:val="20"/>
                <w:szCs w:val="20"/>
              </w:rPr>
            </w:pPr>
          </w:p>
        </w:tc>
        <w:tc>
          <w:tcPr>
            <w:tcW w:w="720" w:type="dxa"/>
          </w:tcPr>
          <w:p w14:paraId="2FBCE7E1"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7D187F0C" w14:textId="77777777" w:rsidR="00D826B7" w:rsidRPr="00C44392" w:rsidRDefault="00D826B7" w:rsidP="00C44392">
            <w:pPr>
              <w:jc w:val="both"/>
              <w:rPr>
                <w:rFonts w:ascii="Arial" w:hAnsi="Arial" w:cs="Arial"/>
                <w:b/>
                <w:sz w:val="20"/>
                <w:szCs w:val="20"/>
              </w:rPr>
            </w:pPr>
          </w:p>
        </w:tc>
      </w:tr>
      <w:tr w:rsidR="00D826B7" w:rsidRPr="00C44392" w14:paraId="10709582" w14:textId="77777777" w:rsidTr="00F66753">
        <w:tc>
          <w:tcPr>
            <w:tcW w:w="3960" w:type="dxa"/>
          </w:tcPr>
          <w:p w14:paraId="2F87478C"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26 : Radioprotection</w:t>
            </w:r>
          </w:p>
        </w:tc>
        <w:tc>
          <w:tcPr>
            <w:tcW w:w="540" w:type="dxa"/>
          </w:tcPr>
          <w:p w14:paraId="73D0810D" w14:textId="77777777" w:rsidR="00D826B7" w:rsidRPr="00C44392" w:rsidRDefault="00D826B7" w:rsidP="00C44392">
            <w:pPr>
              <w:jc w:val="both"/>
              <w:rPr>
                <w:rFonts w:ascii="Arial" w:hAnsi="Arial" w:cs="Arial"/>
                <w:b/>
                <w:sz w:val="20"/>
                <w:szCs w:val="20"/>
              </w:rPr>
            </w:pPr>
          </w:p>
        </w:tc>
        <w:tc>
          <w:tcPr>
            <w:tcW w:w="540" w:type="dxa"/>
          </w:tcPr>
          <w:p w14:paraId="20F3BC98" w14:textId="77777777" w:rsidR="00D826B7" w:rsidRPr="00C44392" w:rsidRDefault="00D826B7" w:rsidP="00C44392">
            <w:pPr>
              <w:jc w:val="both"/>
              <w:rPr>
                <w:rFonts w:ascii="Arial" w:hAnsi="Arial" w:cs="Arial"/>
                <w:b/>
                <w:sz w:val="20"/>
                <w:szCs w:val="20"/>
              </w:rPr>
            </w:pPr>
          </w:p>
        </w:tc>
        <w:tc>
          <w:tcPr>
            <w:tcW w:w="360" w:type="dxa"/>
          </w:tcPr>
          <w:p w14:paraId="4196EA36" w14:textId="77777777" w:rsidR="00D826B7" w:rsidRPr="00C44392" w:rsidRDefault="00D826B7" w:rsidP="00C44392">
            <w:pPr>
              <w:jc w:val="both"/>
              <w:rPr>
                <w:rFonts w:ascii="Arial" w:hAnsi="Arial" w:cs="Arial"/>
                <w:b/>
                <w:sz w:val="20"/>
                <w:szCs w:val="20"/>
              </w:rPr>
            </w:pPr>
          </w:p>
        </w:tc>
        <w:tc>
          <w:tcPr>
            <w:tcW w:w="366" w:type="dxa"/>
          </w:tcPr>
          <w:p w14:paraId="55A3EF09" w14:textId="77777777" w:rsidR="00D826B7" w:rsidRPr="00C44392" w:rsidRDefault="00D826B7" w:rsidP="00C44392">
            <w:pPr>
              <w:jc w:val="both"/>
              <w:rPr>
                <w:rFonts w:ascii="Arial" w:hAnsi="Arial" w:cs="Arial"/>
                <w:b/>
                <w:sz w:val="20"/>
                <w:szCs w:val="20"/>
              </w:rPr>
            </w:pPr>
          </w:p>
        </w:tc>
        <w:tc>
          <w:tcPr>
            <w:tcW w:w="360" w:type="dxa"/>
          </w:tcPr>
          <w:p w14:paraId="0D1608CF" w14:textId="77777777" w:rsidR="00D826B7" w:rsidRPr="00C44392" w:rsidRDefault="00D826B7" w:rsidP="00C44392">
            <w:pPr>
              <w:jc w:val="both"/>
              <w:rPr>
                <w:rFonts w:ascii="Arial" w:hAnsi="Arial" w:cs="Arial"/>
                <w:b/>
                <w:sz w:val="20"/>
                <w:szCs w:val="20"/>
              </w:rPr>
            </w:pPr>
          </w:p>
        </w:tc>
        <w:tc>
          <w:tcPr>
            <w:tcW w:w="360" w:type="dxa"/>
          </w:tcPr>
          <w:p w14:paraId="215CAD31" w14:textId="77777777" w:rsidR="00D826B7" w:rsidRPr="00C44392" w:rsidRDefault="00D826B7" w:rsidP="00C44392">
            <w:pPr>
              <w:jc w:val="both"/>
              <w:rPr>
                <w:rFonts w:ascii="Arial" w:hAnsi="Arial" w:cs="Arial"/>
                <w:b/>
                <w:sz w:val="20"/>
                <w:szCs w:val="20"/>
              </w:rPr>
            </w:pPr>
          </w:p>
        </w:tc>
        <w:tc>
          <w:tcPr>
            <w:tcW w:w="360" w:type="dxa"/>
          </w:tcPr>
          <w:p w14:paraId="7B6CE8EB"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1C308173"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0BE2D8D8" w14:textId="77777777" w:rsidR="00D826B7" w:rsidRPr="00C44392" w:rsidRDefault="00D826B7" w:rsidP="00C44392">
            <w:pPr>
              <w:jc w:val="both"/>
              <w:rPr>
                <w:rFonts w:ascii="Arial" w:hAnsi="Arial" w:cs="Arial"/>
                <w:b/>
                <w:sz w:val="20"/>
                <w:szCs w:val="20"/>
              </w:rPr>
            </w:pPr>
          </w:p>
        </w:tc>
        <w:tc>
          <w:tcPr>
            <w:tcW w:w="360" w:type="dxa"/>
          </w:tcPr>
          <w:p w14:paraId="18A59590"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2367668B"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50D5A2EF" w14:textId="77777777" w:rsidR="00D826B7" w:rsidRPr="00C44392" w:rsidRDefault="00D826B7" w:rsidP="00C44392">
            <w:pPr>
              <w:jc w:val="both"/>
              <w:rPr>
                <w:rFonts w:ascii="Arial" w:hAnsi="Arial" w:cs="Arial"/>
                <w:b/>
                <w:sz w:val="20"/>
                <w:szCs w:val="20"/>
              </w:rPr>
            </w:pPr>
          </w:p>
        </w:tc>
        <w:tc>
          <w:tcPr>
            <w:tcW w:w="907" w:type="dxa"/>
          </w:tcPr>
          <w:p w14:paraId="2ED88CC2" w14:textId="77777777" w:rsidR="00D826B7" w:rsidRPr="00C44392" w:rsidRDefault="00D826B7" w:rsidP="00C44392">
            <w:pPr>
              <w:jc w:val="both"/>
              <w:rPr>
                <w:rFonts w:ascii="Arial" w:hAnsi="Arial" w:cs="Arial"/>
                <w:b/>
                <w:sz w:val="20"/>
                <w:szCs w:val="20"/>
              </w:rPr>
            </w:pPr>
          </w:p>
        </w:tc>
        <w:tc>
          <w:tcPr>
            <w:tcW w:w="353" w:type="dxa"/>
          </w:tcPr>
          <w:p w14:paraId="449CB176" w14:textId="77777777" w:rsidR="00D826B7" w:rsidRPr="00C44392" w:rsidRDefault="00D826B7" w:rsidP="00C44392">
            <w:pPr>
              <w:jc w:val="both"/>
              <w:rPr>
                <w:rFonts w:ascii="Arial" w:hAnsi="Arial" w:cs="Arial"/>
                <w:b/>
                <w:sz w:val="20"/>
                <w:szCs w:val="20"/>
              </w:rPr>
            </w:pPr>
          </w:p>
        </w:tc>
        <w:tc>
          <w:tcPr>
            <w:tcW w:w="540" w:type="dxa"/>
          </w:tcPr>
          <w:p w14:paraId="4A50E48B" w14:textId="77777777" w:rsidR="00D826B7" w:rsidRPr="00C44392" w:rsidRDefault="00D826B7" w:rsidP="00C44392">
            <w:pPr>
              <w:jc w:val="both"/>
              <w:rPr>
                <w:rFonts w:ascii="Arial" w:hAnsi="Arial" w:cs="Arial"/>
                <w:b/>
                <w:sz w:val="20"/>
                <w:szCs w:val="20"/>
              </w:rPr>
            </w:pPr>
          </w:p>
        </w:tc>
        <w:tc>
          <w:tcPr>
            <w:tcW w:w="776" w:type="dxa"/>
          </w:tcPr>
          <w:p w14:paraId="1C5C78D2" w14:textId="77777777" w:rsidR="00D826B7" w:rsidRPr="00C44392" w:rsidRDefault="00D826B7" w:rsidP="00C44392">
            <w:pPr>
              <w:jc w:val="both"/>
              <w:rPr>
                <w:rFonts w:ascii="Arial" w:hAnsi="Arial" w:cs="Arial"/>
                <w:b/>
                <w:sz w:val="20"/>
                <w:szCs w:val="20"/>
              </w:rPr>
            </w:pPr>
          </w:p>
        </w:tc>
        <w:tc>
          <w:tcPr>
            <w:tcW w:w="484" w:type="dxa"/>
          </w:tcPr>
          <w:p w14:paraId="2293DF57" w14:textId="77777777" w:rsidR="00D826B7" w:rsidRPr="00C44392" w:rsidRDefault="00D826B7" w:rsidP="00C44392">
            <w:pPr>
              <w:jc w:val="both"/>
              <w:rPr>
                <w:rFonts w:ascii="Arial" w:hAnsi="Arial" w:cs="Arial"/>
                <w:b/>
                <w:sz w:val="20"/>
                <w:szCs w:val="20"/>
              </w:rPr>
            </w:pPr>
          </w:p>
        </w:tc>
        <w:tc>
          <w:tcPr>
            <w:tcW w:w="540" w:type="dxa"/>
          </w:tcPr>
          <w:p w14:paraId="1DEBD849" w14:textId="77777777" w:rsidR="00D826B7" w:rsidRPr="00C44392" w:rsidRDefault="00D826B7" w:rsidP="00C44392">
            <w:pPr>
              <w:jc w:val="both"/>
              <w:rPr>
                <w:rFonts w:ascii="Arial" w:hAnsi="Arial" w:cs="Arial"/>
                <w:b/>
                <w:sz w:val="20"/>
                <w:szCs w:val="20"/>
              </w:rPr>
            </w:pPr>
          </w:p>
        </w:tc>
        <w:tc>
          <w:tcPr>
            <w:tcW w:w="720" w:type="dxa"/>
          </w:tcPr>
          <w:p w14:paraId="7BD52D86"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3C40790C" w14:textId="77777777" w:rsidR="00D826B7" w:rsidRPr="00C44392" w:rsidRDefault="00D826B7" w:rsidP="00C44392">
            <w:pPr>
              <w:jc w:val="both"/>
              <w:rPr>
                <w:rFonts w:ascii="Arial" w:hAnsi="Arial" w:cs="Arial"/>
                <w:b/>
                <w:sz w:val="20"/>
                <w:szCs w:val="20"/>
              </w:rPr>
            </w:pPr>
          </w:p>
        </w:tc>
      </w:tr>
      <w:tr w:rsidR="00D826B7" w:rsidRPr="00C44392" w14:paraId="5529B7CD" w14:textId="77777777" w:rsidTr="00F66753">
        <w:trPr>
          <w:trHeight w:val="127"/>
        </w:trPr>
        <w:tc>
          <w:tcPr>
            <w:tcW w:w="3960" w:type="dxa"/>
          </w:tcPr>
          <w:p w14:paraId="4A244F07" w14:textId="77777777" w:rsidR="00D826B7" w:rsidRPr="00C44392" w:rsidRDefault="00D826B7" w:rsidP="00C44392">
            <w:pPr>
              <w:jc w:val="both"/>
              <w:rPr>
                <w:rFonts w:ascii="Arial" w:hAnsi="Arial" w:cs="Arial"/>
                <w:b/>
                <w:sz w:val="20"/>
                <w:szCs w:val="20"/>
              </w:rPr>
            </w:pPr>
            <w:r w:rsidRPr="00C44392">
              <w:rPr>
                <w:rFonts w:ascii="Arial" w:hAnsi="Arial" w:cs="Arial"/>
                <w:b/>
                <w:sz w:val="20"/>
                <w:szCs w:val="20"/>
              </w:rPr>
              <w:t xml:space="preserve">27 : Autre(s) </w:t>
            </w:r>
          </w:p>
        </w:tc>
        <w:tc>
          <w:tcPr>
            <w:tcW w:w="540" w:type="dxa"/>
          </w:tcPr>
          <w:p w14:paraId="6DF89F39" w14:textId="77777777" w:rsidR="00D826B7" w:rsidRPr="00C44392" w:rsidRDefault="00D826B7" w:rsidP="00C44392">
            <w:pPr>
              <w:jc w:val="both"/>
              <w:rPr>
                <w:rFonts w:ascii="Arial" w:hAnsi="Arial" w:cs="Arial"/>
                <w:b/>
                <w:sz w:val="20"/>
                <w:szCs w:val="20"/>
              </w:rPr>
            </w:pPr>
          </w:p>
        </w:tc>
        <w:tc>
          <w:tcPr>
            <w:tcW w:w="540" w:type="dxa"/>
          </w:tcPr>
          <w:p w14:paraId="76014C2F" w14:textId="77777777" w:rsidR="00D826B7" w:rsidRPr="00C44392" w:rsidRDefault="00D826B7" w:rsidP="00C44392">
            <w:pPr>
              <w:jc w:val="both"/>
              <w:rPr>
                <w:rFonts w:ascii="Arial" w:hAnsi="Arial" w:cs="Arial"/>
                <w:b/>
                <w:sz w:val="20"/>
                <w:szCs w:val="20"/>
              </w:rPr>
            </w:pPr>
          </w:p>
        </w:tc>
        <w:tc>
          <w:tcPr>
            <w:tcW w:w="360" w:type="dxa"/>
          </w:tcPr>
          <w:p w14:paraId="2AD4984B" w14:textId="77777777" w:rsidR="00D826B7" w:rsidRPr="00C44392" w:rsidRDefault="00D826B7" w:rsidP="00C44392">
            <w:pPr>
              <w:jc w:val="both"/>
              <w:rPr>
                <w:rFonts w:ascii="Arial" w:hAnsi="Arial" w:cs="Arial"/>
                <w:b/>
                <w:sz w:val="20"/>
                <w:szCs w:val="20"/>
              </w:rPr>
            </w:pPr>
          </w:p>
        </w:tc>
        <w:tc>
          <w:tcPr>
            <w:tcW w:w="366" w:type="dxa"/>
          </w:tcPr>
          <w:p w14:paraId="38E33A68" w14:textId="77777777" w:rsidR="00D826B7" w:rsidRPr="00C44392" w:rsidRDefault="00D826B7" w:rsidP="00C44392">
            <w:pPr>
              <w:jc w:val="both"/>
              <w:rPr>
                <w:rFonts w:ascii="Arial" w:hAnsi="Arial" w:cs="Arial"/>
                <w:b/>
                <w:sz w:val="20"/>
                <w:szCs w:val="20"/>
              </w:rPr>
            </w:pPr>
          </w:p>
        </w:tc>
        <w:tc>
          <w:tcPr>
            <w:tcW w:w="360" w:type="dxa"/>
          </w:tcPr>
          <w:p w14:paraId="0044745D" w14:textId="77777777" w:rsidR="00D826B7" w:rsidRPr="00C44392" w:rsidRDefault="00D826B7" w:rsidP="00C44392">
            <w:pPr>
              <w:jc w:val="both"/>
              <w:rPr>
                <w:rFonts w:ascii="Arial" w:hAnsi="Arial" w:cs="Arial"/>
                <w:b/>
                <w:sz w:val="20"/>
                <w:szCs w:val="20"/>
              </w:rPr>
            </w:pPr>
          </w:p>
        </w:tc>
        <w:tc>
          <w:tcPr>
            <w:tcW w:w="360" w:type="dxa"/>
          </w:tcPr>
          <w:p w14:paraId="5D30B953" w14:textId="77777777" w:rsidR="00D826B7" w:rsidRPr="00C44392" w:rsidRDefault="00D826B7" w:rsidP="00C44392">
            <w:pPr>
              <w:jc w:val="both"/>
              <w:rPr>
                <w:rFonts w:ascii="Arial" w:hAnsi="Arial" w:cs="Arial"/>
                <w:b/>
                <w:sz w:val="20"/>
                <w:szCs w:val="20"/>
              </w:rPr>
            </w:pPr>
          </w:p>
        </w:tc>
        <w:tc>
          <w:tcPr>
            <w:tcW w:w="360" w:type="dxa"/>
          </w:tcPr>
          <w:p w14:paraId="31427F12" w14:textId="77777777" w:rsidR="00D826B7" w:rsidRPr="00C44392" w:rsidRDefault="00D826B7" w:rsidP="00C44392">
            <w:pPr>
              <w:jc w:val="both"/>
              <w:rPr>
                <w:rFonts w:ascii="Arial" w:hAnsi="Arial" w:cs="Arial"/>
                <w:b/>
                <w:sz w:val="20"/>
                <w:szCs w:val="20"/>
              </w:rPr>
            </w:pPr>
          </w:p>
        </w:tc>
        <w:tc>
          <w:tcPr>
            <w:tcW w:w="354" w:type="dxa"/>
            <w:shd w:val="clear" w:color="auto" w:fill="auto"/>
          </w:tcPr>
          <w:p w14:paraId="5F119633"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40BC195D" w14:textId="77777777" w:rsidR="00D826B7" w:rsidRPr="00C44392" w:rsidRDefault="00D826B7" w:rsidP="00C44392">
            <w:pPr>
              <w:jc w:val="both"/>
              <w:rPr>
                <w:rFonts w:ascii="Arial" w:hAnsi="Arial" w:cs="Arial"/>
                <w:b/>
                <w:sz w:val="20"/>
                <w:szCs w:val="20"/>
              </w:rPr>
            </w:pPr>
          </w:p>
        </w:tc>
        <w:tc>
          <w:tcPr>
            <w:tcW w:w="360" w:type="dxa"/>
          </w:tcPr>
          <w:p w14:paraId="0B25E1C6" w14:textId="77777777" w:rsidR="00D826B7" w:rsidRPr="00C44392" w:rsidRDefault="00D826B7" w:rsidP="00C44392">
            <w:pPr>
              <w:jc w:val="both"/>
              <w:rPr>
                <w:rFonts w:ascii="Arial" w:hAnsi="Arial" w:cs="Arial"/>
                <w:b/>
                <w:sz w:val="20"/>
                <w:szCs w:val="20"/>
              </w:rPr>
            </w:pPr>
          </w:p>
        </w:tc>
        <w:tc>
          <w:tcPr>
            <w:tcW w:w="540" w:type="dxa"/>
            <w:shd w:val="clear" w:color="auto" w:fill="auto"/>
          </w:tcPr>
          <w:p w14:paraId="47532C5D" w14:textId="77777777" w:rsidR="00D826B7" w:rsidRPr="00C44392" w:rsidRDefault="00D826B7" w:rsidP="00C44392">
            <w:pPr>
              <w:jc w:val="both"/>
              <w:rPr>
                <w:rFonts w:ascii="Arial" w:hAnsi="Arial" w:cs="Arial"/>
                <w:b/>
                <w:sz w:val="20"/>
                <w:szCs w:val="20"/>
              </w:rPr>
            </w:pPr>
          </w:p>
        </w:tc>
        <w:tc>
          <w:tcPr>
            <w:tcW w:w="1080" w:type="dxa"/>
            <w:shd w:val="clear" w:color="auto" w:fill="auto"/>
          </w:tcPr>
          <w:p w14:paraId="5CD9D7E8" w14:textId="77777777" w:rsidR="00D826B7" w:rsidRPr="00C44392" w:rsidRDefault="00D826B7" w:rsidP="00C44392">
            <w:pPr>
              <w:jc w:val="both"/>
              <w:rPr>
                <w:rFonts w:ascii="Arial" w:hAnsi="Arial" w:cs="Arial"/>
                <w:b/>
                <w:sz w:val="20"/>
                <w:szCs w:val="20"/>
              </w:rPr>
            </w:pPr>
          </w:p>
        </w:tc>
        <w:tc>
          <w:tcPr>
            <w:tcW w:w="907" w:type="dxa"/>
          </w:tcPr>
          <w:p w14:paraId="2C3CBD3E" w14:textId="77777777" w:rsidR="00D826B7" w:rsidRPr="00C44392" w:rsidRDefault="00D826B7" w:rsidP="00C44392">
            <w:pPr>
              <w:jc w:val="both"/>
              <w:rPr>
                <w:rFonts w:ascii="Arial" w:hAnsi="Arial" w:cs="Arial"/>
                <w:b/>
                <w:sz w:val="20"/>
                <w:szCs w:val="20"/>
              </w:rPr>
            </w:pPr>
          </w:p>
        </w:tc>
        <w:tc>
          <w:tcPr>
            <w:tcW w:w="353" w:type="dxa"/>
          </w:tcPr>
          <w:p w14:paraId="3134C4D2" w14:textId="77777777" w:rsidR="00D826B7" w:rsidRPr="00C44392" w:rsidRDefault="00D826B7" w:rsidP="00C44392">
            <w:pPr>
              <w:jc w:val="both"/>
              <w:rPr>
                <w:rFonts w:ascii="Arial" w:hAnsi="Arial" w:cs="Arial"/>
                <w:b/>
                <w:sz w:val="20"/>
                <w:szCs w:val="20"/>
              </w:rPr>
            </w:pPr>
          </w:p>
        </w:tc>
        <w:tc>
          <w:tcPr>
            <w:tcW w:w="540" w:type="dxa"/>
          </w:tcPr>
          <w:p w14:paraId="506F8933" w14:textId="77777777" w:rsidR="00D826B7" w:rsidRPr="00C44392" w:rsidRDefault="00D826B7" w:rsidP="00C44392">
            <w:pPr>
              <w:jc w:val="both"/>
              <w:rPr>
                <w:rFonts w:ascii="Arial" w:hAnsi="Arial" w:cs="Arial"/>
                <w:b/>
                <w:sz w:val="20"/>
                <w:szCs w:val="20"/>
              </w:rPr>
            </w:pPr>
          </w:p>
        </w:tc>
        <w:tc>
          <w:tcPr>
            <w:tcW w:w="776" w:type="dxa"/>
          </w:tcPr>
          <w:p w14:paraId="61EF4C5B" w14:textId="77777777" w:rsidR="00D826B7" w:rsidRPr="00C44392" w:rsidRDefault="00D826B7" w:rsidP="00C44392">
            <w:pPr>
              <w:jc w:val="both"/>
              <w:rPr>
                <w:rFonts w:ascii="Arial" w:hAnsi="Arial" w:cs="Arial"/>
                <w:b/>
                <w:sz w:val="20"/>
                <w:szCs w:val="20"/>
              </w:rPr>
            </w:pPr>
          </w:p>
        </w:tc>
        <w:tc>
          <w:tcPr>
            <w:tcW w:w="484" w:type="dxa"/>
          </w:tcPr>
          <w:p w14:paraId="34512F4D" w14:textId="77777777" w:rsidR="00D826B7" w:rsidRPr="00C44392" w:rsidRDefault="00D826B7" w:rsidP="00C44392">
            <w:pPr>
              <w:jc w:val="both"/>
              <w:rPr>
                <w:rFonts w:ascii="Arial" w:hAnsi="Arial" w:cs="Arial"/>
                <w:b/>
                <w:sz w:val="20"/>
                <w:szCs w:val="20"/>
              </w:rPr>
            </w:pPr>
          </w:p>
        </w:tc>
        <w:tc>
          <w:tcPr>
            <w:tcW w:w="540" w:type="dxa"/>
          </w:tcPr>
          <w:p w14:paraId="29907A8F" w14:textId="77777777" w:rsidR="00D826B7" w:rsidRPr="00C44392" w:rsidRDefault="00D826B7" w:rsidP="00C44392">
            <w:pPr>
              <w:jc w:val="both"/>
              <w:rPr>
                <w:rFonts w:ascii="Arial" w:hAnsi="Arial" w:cs="Arial"/>
                <w:b/>
                <w:sz w:val="20"/>
                <w:szCs w:val="20"/>
              </w:rPr>
            </w:pPr>
          </w:p>
        </w:tc>
        <w:tc>
          <w:tcPr>
            <w:tcW w:w="720" w:type="dxa"/>
          </w:tcPr>
          <w:p w14:paraId="26BA94C5" w14:textId="77777777" w:rsidR="00D826B7" w:rsidRPr="00C44392" w:rsidRDefault="00D826B7" w:rsidP="00C44392">
            <w:pPr>
              <w:jc w:val="both"/>
              <w:rPr>
                <w:rFonts w:ascii="Arial" w:hAnsi="Arial" w:cs="Arial"/>
                <w:b/>
                <w:sz w:val="20"/>
                <w:szCs w:val="20"/>
              </w:rPr>
            </w:pPr>
          </w:p>
        </w:tc>
        <w:tc>
          <w:tcPr>
            <w:tcW w:w="720" w:type="dxa"/>
            <w:shd w:val="clear" w:color="auto" w:fill="auto"/>
          </w:tcPr>
          <w:p w14:paraId="5EEA14B8" w14:textId="77777777" w:rsidR="00D826B7" w:rsidRPr="00C44392" w:rsidRDefault="00D826B7" w:rsidP="00C44392">
            <w:pPr>
              <w:jc w:val="both"/>
              <w:rPr>
                <w:rFonts w:ascii="Arial" w:hAnsi="Arial" w:cs="Arial"/>
                <w:b/>
                <w:sz w:val="20"/>
                <w:szCs w:val="20"/>
              </w:rPr>
            </w:pPr>
          </w:p>
        </w:tc>
      </w:tr>
    </w:tbl>
    <w:p w14:paraId="5C4C23BF" w14:textId="0D35E4A9" w:rsidR="007A4D83" w:rsidRDefault="003359B4">
      <w:pPr>
        <w:jc w:val="both"/>
        <w:rPr>
          <w:rFonts w:ascii="Arial" w:hAnsi="Arial" w:cs="Arial"/>
          <w:b/>
          <w:caps/>
        </w:rPr>
      </w:pPr>
      <w:r w:rsidRPr="00DD2CF8">
        <w:rPr>
          <w:rFonts w:ascii="Arial" w:hAnsi="Arial" w:cs="Arial"/>
          <w:b/>
          <w:sz w:val="18"/>
          <w:szCs w:val="18"/>
        </w:rPr>
        <w:lastRenderedPageBreak/>
        <w:t>Légende :</w:t>
      </w:r>
      <w:r w:rsidRPr="00DD2CF8">
        <w:rPr>
          <w:rFonts w:ascii="Arial" w:hAnsi="Arial" w:cs="Arial"/>
          <w:sz w:val="18"/>
          <w:szCs w:val="18"/>
        </w:rPr>
        <w:t xml:space="preserve"> </w:t>
      </w:r>
      <w:r w:rsidR="00AF5BFC" w:rsidRPr="00DD2CF8">
        <w:rPr>
          <w:rFonts w:ascii="Arial" w:hAnsi="Arial" w:cs="Arial"/>
          <w:sz w:val="18"/>
          <w:szCs w:val="18"/>
        </w:rPr>
        <w:t>Sans objet</w:t>
      </w:r>
      <w:r w:rsidRPr="00DD2CF8">
        <w:rPr>
          <w:rFonts w:ascii="Arial" w:hAnsi="Arial" w:cs="Arial"/>
          <w:sz w:val="18"/>
          <w:szCs w:val="18"/>
        </w:rPr>
        <w:t xml:space="preserve"> </w:t>
      </w:r>
      <w:proofErr w:type="gramStart"/>
      <w:r w:rsidRPr="00DD2CF8">
        <w:rPr>
          <w:rFonts w:ascii="Arial" w:hAnsi="Arial" w:cs="Arial"/>
          <w:sz w:val="18"/>
          <w:szCs w:val="18"/>
        </w:rPr>
        <w:t>( )</w:t>
      </w:r>
      <w:proofErr w:type="gramEnd"/>
      <w:r w:rsidRPr="00DD2CF8">
        <w:rPr>
          <w:rFonts w:ascii="Arial" w:hAnsi="Arial" w:cs="Arial"/>
          <w:sz w:val="18"/>
          <w:szCs w:val="18"/>
        </w:rPr>
        <w:t xml:space="preserve"> ; impact </w:t>
      </w:r>
      <w:r w:rsidR="009A7B05">
        <w:rPr>
          <w:rFonts w:ascii="Arial" w:hAnsi="Arial" w:cs="Arial"/>
          <w:sz w:val="18"/>
          <w:szCs w:val="18"/>
        </w:rPr>
        <w:t xml:space="preserve">identifié </w:t>
      </w:r>
      <w:r w:rsidRPr="00DD2CF8">
        <w:rPr>
          <w:rFonts w:ascii="Arial" w:hAnsi="Arial" w:cs="Arial"/>
          <w:sz w:val="18"/>
          <w:szCs w:val="18"/>
        </w:rPr>
        <w:t>(x)</w:t>
      </w:r>
      <w:r w:rsidR="009C0B36" w:rsidRPr="00DD2CF8">
        <w:rPr>
          <w:rFonts w:ascii="Arial" w:hAnsi="Arial" w:cs="Arial"/>
          <w:sz w:val="18"/>
          <w:szCs w:val="18"/>
        </w:rPr>
        <w:t xml:space="preserve"> donnant lieu à des mesures compensatoires</w:t>
      </w:r>
      <w:r w:rsidR="00116EFE" w:rsidRPr="00DD2CF8">
        <w:rPr>
          <w:rFonts w:ascii="Arial" w:hAnsi="Arial" w:cs="Arial"/>
          <w:sz w:val="18"/>
          <w:szCs w:val="18"/>
        </w:rPr>
        <w:t xml:space="preserve"> </w:t>
      </w:r>
      <w:r w:rsidR="009C0B36" w:rsidRPr="00DD2CF8">
        <w:rPr>
          <w:rFonts w:ascii="Arial" w:hAnsi="Arial" w:cs="Arial"/>
          <w:sz w:val="18"/>
          <w:szCs w:val="18"/>
        </w:rPr>
        <w:t>(</w:t>
      </w:r>
      <w:r w:rsidR="00116EFE" w:rsidRPr="00DD2CF8">
        <w:rPr>
          <w:rFonts w:ascii="Arial" w:hAnsi="Arial" w:cs="Arial"/>
          <w:sz w:val="18"/>
          <w:szCs w:val="18"/>
        </w:rPr>
        <w:t>cf. paragraphe</w:t>
      </w:r>
      <w:r w:rsidR="004F1CA7">
        <w:rPr>
          <w:rFonts w:ascii="Arial" w:hAnsi="Arial" w:cs="Arial"/>
          <w:sz w:val="18"/>
          <w:szCs w:val="18"/>
        </w:rPr>
        <w:t>s 8</w:t>
      </w:r>
      <w:r w:rsidR="009F05D9">
        <w:rPr>
          <w:rFonts w:ascii="Arial" w:hAnsi="Arial" w:cs="Arial"/>
          <w:sz w:val="18"/>
          <w:szCs w:val="18"/>
        </w:rPr>
        <w:t xml:space="preserve"> et</w:t>
      </w:r>
      <w:r w:rsidR="004F1CA7">
        <w:rPr>
          <w:rFonts w:ascii="Arial" w:hAnsi="Arial" w:cs="Arial"/>
          <w:sz w:val="18"/>
          <w:szCs w:val="18"/>
        </w:rPr>
        <w:t xml:space="preserve"> 9</w:t>
      </w:r>
      <w:r w:rsidR="009C0B36" w:rsidRPr="00DD2CF8">
        <w:rPr>
          <w:rFonts w:ascii="Arial" w:hAnsi="Arial" w:cs="Arial"/>
          <w:sz w:val="18"/>
          <w:szCs w:val="18"/>
        </w:rPr>
        <w:t>)</w:t>
      </w:r>
      <w:r w:rsidR="00116EFE" w:rsidRPr="00DD2CF8">
        <w:rPr>
          <w:rFonts w:ascii="Arial" w:hAnsi="Arial" w:cs="Arial"/>
          <w:sz w:val="18"/>
          <w:szCs w:val="18"/>
        </w:rPr>
        <w:t xml:space="preserve"> </w:t>
      </w:r>
      <w:r w:rsidR="00000BEE">
        <w:rPr>
          <w:rFonts w:ascii="Arial" w:hAnsi="Arial" w:cs="Arial"/>
          <w:b/>
        </w:rPr>
        <w:t>8</w:t>
      </w:r>
      <w:r w:rsidR="007A4D83">
        <w:rPr>
          <w:rFonts w:ascii="Arial" w:hAnsi="Arial" w:cs="Arial"/>
          <w:b/>
        </w:rPr>
        <w:t xml:space="preserve"> </w:t>
      </w:r>
      <w:r w:rsidR="007A4D83" w:rsidRPr="00C648F2">
        <w:rPr>
          <w:rFonts w:ascii="Arial" w:hAnsi="Arial" w:cs="Arial"/>
          <w:b/>
          <w:caps/>
        </w:rPr>
        <w:t xml:space="preserve">- Solutions </w:t>
      </w:r>
      <w:r w:rsidR="007A4D83">
        <w:rPr>
          <w:rFonts w:ascii="Arial" w:hAnsi="Arial" w:cs="Arial"/>
          <w:b/>
          <w:caps/>
        </w:rPr>
        <w:t xml:space="preserve">RETENUES </w:t>
      </w:r>
      <w:r w:rsidR="007A4D83" w:rsidRPr="00C648F2">
        <w:rPr>
          <w:rFonts w:ascii="Arial" w:hAnsi="Arial" w:cs="Arial"/>
          <w:b/>
          <w:caps/>
        </w:rPr>
        <w:t>par l’Entreprise pour ma</w:t>
      </w:r>
      <w:r w:rsidR="007A4D83">
        <w:rPr>
          <w:rFonts w:ascii="Arial" w:hAnsi="Arial" w:cs="Arial"/>
          <w:b/>
          <w:caps/>
        </w:rPr>
        <w:t>itriséR</w:t>
      </w:r>
      <w:r w:rsidR="007A4D83" w:rsidRPr="00C648F2">
        <w:rPr>
          <w:rFonts w:ascii="Arial" w:hAnsi="Arial" w:cs="Arial"/>
          <w:b/>
          <w:caps/>
        </w:rPr>
        <w:t xml:space="preserve"> les impacts</w:t>
      </w:r>
      <w:r w:rsidR="007A4D83">
        <w:rPr>
          <w:rFonts w:ascii="Arial" w:hAnsi="Arial" w:cs="Arial"/>
          <w:b/>
          <w:caps/>
        </w:rPr>
        <w:t xml:space="preserve"> environnementaux identifiÉ</w:t>
      </w:r>
      <w:r w:rsidR="007A4D83" w:rsidRPr="00C648F2">
        <w:rPr>
          <w:rFonts w:ascii="Arial" w:hAnsi="Arial" w:cs="Arial"/>
          <w:b/>
          <w:caps/>
        </w:rPr>
        <w:t>s</w:t>
      </w:r>
      <w:r w:rsidR="007A4D83">
        <w:rPr>
          <w:rFonts w:ascii="Arial" w:hAnsi="Arial" w:cs="Arial"/>
          <w:b/>
          <w:caps/>
        </w:rPr>
        <w:t xml:space="preserve"> </w:t>
      </w:r>
      <w:r w:rsidR="007A4D83">
        <w:rPr>
          <w:rFonts w:ascii="Arial" w:hAnsi="Arial" w:cs="Arial"/>
          <w:b/>
        </w:rPr>
        <w:t>:</w:t>
      </w:r>
      <w:r w:rsidR="007A4D83">
        <w:rPr>
          <w:rFonts w:ascii="Arial" w:hAnsi="Arial" w:cs="Arial"/>
          <w:b/>
          <w:caps/>
        </w:rPr>
        <w:t xml:space="preserve"> </w:t>
      </w:r>
    </w:p>
    <w:p w14:paraId="700431F2" w14:textId="19C44400" w:rsidR="007A4D83" w:rsidRPr="00D306BE" w:rsidRDefault="007A4D83" w:rsidP="007A4D83">
      <w:pPr>
        <w:tabs>
          <w:tab w:val="left" w:pos="3119"/>
        </w:tabs>
        <w:jc w:val="both"/>
        <w:rPr>
          <w:rFonts w:ascii="Arial" w:hAnsi="Arial" w:cs="Arial"/>
          <w:bCs/>
        </w:rPr>
      </w:pPr>
      <w:r w:rsidRPr="004F4D83">
        <w:rPr>
          <w:rFonts w:ascii="Arial" w:hAnsi="Arial" w:cs="Arial"/>
          <w:bCs/>
          <w:caps/>
        </w:rPr>
        <w:t>(</w:t>
      </w:r>
      <w:r w:rsidRPr="004F4D83">
        <w:rPr>
          <w:rFonts w:ascii="Arial" w:hAnsi="Arial" w:cs="Arial"/>
          <w:bCs/>
        </w:rPr>
        <w:t>L’entreprise se référera aux paragraphes 7</w:t>
      </w:r>
      <w:r w:rsidR="00804D22">
        <w:rPr>
          <w:rFonts w:ascii="Arial" w:hAnsi="Arial" w:cs="Arial"/>
          <w:bCs/>
        </w:rPr>
        <w:t xml:space="preserve"> </w:t>
      </w:r>
      <w:r>
        <w:rPr>
          <w:rFonts w:ascii="Arial" w:hAnsi="Arial" w:cs="Arial"/>
          <w:bCs/>
        </w:rPr>
        <w:t xml:space="preserve">et </w:t>
      </w:r>
      <w:r w:rsidR="00135822">
        <w:rPr>
          <w:rFonts w:ascii="Arial" w:hAnsi="Arial" w:cs="Arial"/>
          <w:bCs/>
        </w:rPr>
        <w:t>10</w:t>
      </w:r>
      <w:r w:rsidR="00135822" w:rsidRPr="004F4D83">
        <w:rPr>
          <w:rFonts w:ascii="Arial" w:hAnsi="Arial" w:cs="Arial"/>
          <w:bCs/>
        </w:rPr>
        <w:t xml:space="preserve"> </w:t>
      </w:r>
      <w:r>
        <w:rPr>
          <w:rFonts w:ascii="Arial" w:hAnsi="Arial" w:cs="Arial"/>
          <w:bCs/>
        </w:rPr>
        <w:t>pour remplir ce tableau et</w:t>
      </w:r>
      <w:r>
        <w:t xml:space="preserve"> </w:t>
      </w:r>
      <w:r w:rsidRPr="00D306BE">
        <w:rPr>
          <w:rFonts w:ascii="Arial" w:hAnsi="Arial" w:cs="Arial"/>
          <w:bCs/>
        </w:rPr>
        <w:t xml:space="preserve">pourra </w:t>
      </w:r>
      <w:r>
        <w:rPr>
          <w:rFonts w:ascii="Arial" w:hAnsi="Arial" w:cs="Arial"/>
          <w:bCs/>
        </w:rPr>
        <w:t xml:space="preserve">y </w:t>
      </w:r>
      <w:r w:rsidRPr="00D306BE">
        <w:rPr>
          <w:rFonts w:ascii="Arial" w:hAnsi="Arial" w:cs="Arial"/>
          <w:bCs/>
        </w:rPr>
        <w:t>développer autant qu’elle le jugera nécessaire des points de détails ou solutions différentes)</w:t>
      </w:r>
    </w:p>
    <w:p w14:paraId="6BFD0FC4" w14:textId="77777777" w:rsidR="007A4D83" w:rsidRPr="00D306BE" w:rsidRDefault="007A4D83" w:rsidP="007A4D83">
      <w:pPr>
        <w:jc w:val="both"/>
        <w:rPr>
          <w:rFonts w:ascii="Arial" w:hAnsi="Arial" w:cs="Arial"/>
          <w:bCs/>
        </w:rPr>
      </w:pPr>
    </w:p>
    <w:tbl>
      <w:tblPr>
        <w:tblW w:w="151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0"/>
        <w:gridCol w:w="1440"/>
        <w:gridCol w:w="4860"/>
        <w:gridCol w:w="5580"/>
        <w:gridCol w:w="1620"/>
      </w:tblGrid>
      <w:tr w:rsidR="007A4D83" w:rsidRPr="00C44392" w14:paraId="4999ABAC" w14:textId="77777777" w:rsidTr="00C44392">
        <w:trPr>
          <w:trHeight w:val="518"/>
        </w:trPr>
        <w:tc>
          <w:tcPr>
            <w:tcW w:w="1620" w:type="dxa"/>
            <w:vAlign w:val="center"/>
          </w:tcPr>
          <w:p w14:paraId="6652BFF9" w14:textId="77777777" w:rsidR="007A4D83" w:rsidRPr="00C44392" w:rsidRDefault="007A4D83" w:rsidP="00C44392">
            <w:pPr>
              <w:jc w:val="center"/>
              <w:rPr>
                <w:rFonts w:ascii="Arial" w:hAnsi="Arial" w:cs="Arial"/>
                <w:b/>
              </w:rPr>
            </w:pPr>
            <w:r w:rsidRPr="00C44392">
              <w:rPr>
                <w:rFonts w:ascii="Arial" w:hAnsi="Arial" w:cs="Arial"/>
                <w:b/>
              </w:rPr>
              <w:t>Entreprise</w:t>
            </w:r>
          </w:p>
        </w:tc>
        <w:tc>
          <w:tcPr>
            <w:tcW w:w="1440" w:type="dxa"/>
            <w:vAlign w:val="center"/>
          </w:tcPr>
          <w:p w14:paraId="0F9B9158" w14:textId="77777777" w:rsidR="007A4D83" w:rsidRPr="00C44392" w:rsidRDefault="007A4D83" w:rsidP="00C44392">
            <w:pPr>
              <w:jc w:val="center"/>
              <w:rPr>
                <w:rFonts w:ascii="Arial" w:hAnsi="Arial" w:cs="Arial"/>
                <w:b/>
              </w:rPr>
            </w:pPr>
            <w:r w:rsidRPr="00C44392">
              <w:rPr>
                <w:rFonts w:ascii="Arial" w:hAnsi="Arial" w:cs="Arial"/>
                <w:b/>
              </w:rPr>
              <w:t>Référence</w:t>
            </w:r>
          </w:p>
        </w:tc>
        <w:tc>
          <w:tcPr>
            <w:tcW w:w="4860" w:type="dxa"/>
            <w:vAlign w:val="center"/>
          </w:tcPr>
          <w:p w14:paraId="5E23A74C" w14:textId="77777777" w:rsidR="007A4D83" w:rsidRPr="00C44392" w:rsidRDefault="007A4D83" w:rsidP="00C44392">
            <w:pPr>
              <w:jc w:val="center"/>
              <w:rPr>
                <w:rFonts w:ascii="Arial" w:hAnsi="Arial" w:cs="Arial"/>
                <w:b/>
              </w:rPr>
            </w:pPr>
            <w:r w:rsidRPr="00C44392">
              <w:rPr>
                <w:rFonts w:ascii="Arial" w:hAnsi="Arial" w:cs="Arial"/>
                <w:b/>
              </w:rPr>
              <w:t>Impacts environnementaux</w:t>
            </w:r>
          </w:p>
        </w:tc>
        <w:tc>
          <w:tcPr>
            <w:tcW w:w="5580" w:type="dxa"/>
            <w:vAlign w:val="center"/>
          </w:tcPr>
          <w:p w14:paraId="18D5EFA5" w14:textId="77777777" w:rsidR="007A4D83" w:rsidRPr="00C44392" w:rsidRDefault="007A4D83" w:rsidP="00C44392">
            <w:pPr>
              <w:jc w:val="center"/>
              <w:rPr>
                <w:rFonts w:ascii="Arial" w:hAnsi="Arial" w:cs="Arial"/>
                <w:b/>
              </w:rPr>
            </w:pPr>
            <w:r w:rsidRPr="00C44392">
              <w:rPr>
                <w:rFonts w:ascii="Arial" w:hAnsi="Arial" w:cs="Arial"/>
                <w:b/>
              </w:rPr>
              <w:t>Proposition des mesures préventives et/ou correctives retenues par l’entreprise</w:t>
            </w:r>
          </w:p>
        </w:tc>
        <w:tc>
          <w:tcPr>
            <w:tcW w:w="1620" w:type="dxa"/>
            <w:vAlign w:val="center"/>
          </w:tcPr>
          <w:p w14:paraId="62574908" w14:textId="77777777" w:rsidR="007A4D83" w:rsidRPr="00C44392" w:rsidRDefault="007A4D83" w:rsidP="00C44392">
            <w:pPr>
              <w:jc w:val="center"/>
              <w:rPr>
                <w:rFonts w:ascii="Arial" w:hAnsi="Arial" w:cs="Arial"/>
                <w:b/>
              </w:rPr>
            </w:pPr>
            <w:r w:rsidRPr="00C44392">
              <w:rPr>
                <w:rFonts w:ascii="Arial" w:hAnsi="Arial" w:cs="Arial"/>
                <w:b/>
              </w:rPr>
              <w:t>Décision CEA</w:t>
            </w:r>
          </w:p>
        </w:tc>
      </w:tr>
      <w:tr w:rsidR="007A4D83" w:rsidRPr="00C44392" w14:paraId="5D2B436E" w14:textId="77777777" w:rsidTr="00C44392">
        <w:trPr>
          <w:trHeight w:val="526"/>
        </w:trPr>
        <w:tc>
          <w:tcPr>
            <w:tcW w:w="1620" w:type="dxa"/>
            <w:vAlign w:val="center"/>
          </w:tcPr>
          <w:p w14:paraId="275BB150" w14:textId="77777777" w:rsidR="007A4D83" w:rsidRPr="00C44392" w:rsidRDefault="007A4D83" w:rsidP="00C44392">
            <w:pPr>
              <w:jc w:val="center"/>
              <w:rPr>
                <w:rFonts w:ascii="Arial" w:hAnsi="Arial" w:cs="Arial"/>
                <w:i/>
                <w:sz w:val="20"/>
                <w:szCs w:val="20"/>
              </w:rPr>
            </w:pPr>
            <w:r w:rsidRPr="00C44392">
              <w:rPr>
                <w:rFonts w:ascii="Arial" w:hAnsi="Arial" w:cs="Arial"/>
                <w:i/>
                <w:sz w:val="20"/>
                <w:szCs w:val="20"/>
              </w:rPr>
              <w:t>XXX</w:t>
            </w:r>
          </w:p>
        </w:tc>
        <w:tc>
          <w:tcPr>
            <w:tcW w:w="1440" w:type="dxa"/>
            <w:vAlign w:val="center"/>
          </w:tcPr>
          <w:p w14:paraId="03AE1D03" w14:textId="77777777" w:rsidR="00971933" w:rsidRPr="00C44392" w:rsidRDefault="00971933" w:rsidP="00C44392">
            <w:pPr>
              <w:jc w:val="center"/>
              <w:rPr>
                <w:rFonts w:ascii="Arial" w:hAnsi="Arial" w:cs="Arial"/>
                <w:i/>
                <w:sz w:val="20"/>
                <w:szCs w:val="20"/>
              </w:rPr>
            </w:pPr>
            <w:r w:rsidRPr="00C44392">
              <w:rPr>
                <w:rFonts w:ascii="Arial" w:hAnsi="Arial" w:cs="Arial"/>
                <w:i/>
                <w:sz w:val="20"/>
                <w:szCs w:val="20"/>
              </w:rPr>
              <w:t xml:space="preserve">Exemple </w:t>
            </w:r>
          </w:p>
          <w:p w14:paraId="499BB27D" w14:textId="77777777" w:rsidR="007A4D83" w:rsidRPr="00C44392" w:rsidRDefault="007A4D83" w:rsidP="00C44392">
            <w:pPr>
              <w:jc w:val="center"/>
              <w:rPr>
                <w:rFonts w:ascii="Arial" w:hAnsi="Arial" w:cs="Arial"/>
                <w:i/>
                <w:sz w:val="20"/>
                <w:szCs w:val="20"/>
              </w:rPr>
            </w:pPr>
            <w:r w:rsidRPr="00C44392">
              <w:rPr>
                <w:rFonts w:ascii="Arial" w:hAnsi="Arial" w:cs="Arial"/>
                <w:i/>
                <w:sz w:val="20"/>
                <w:szCs w:val="20"/>
              </w:rPr>
              <w:t>22 O</w:t>
            </w:r>
          </w:p>
          <w:p w14:paraId="751B3A4D" w14:textId="5D99744C" w:rsidR="007A4D83" w:rsidRPr="00C44392" w:rsidRDefault="007A4D83" w:rsidP="00C44392">
            <w:pPr>
              <w:jc w:val="center"/>
              <w:rPr>
                <w:rFonts w:ascii="Arial" w:hAnsi="Arial" w:cs="Arial"/>
                <w:i/>
                <w:sz w:val="20"/>
                <w:szCs w:val="20"/>
              </w:rPr>
            </w:pPr>
          </w:p>
        </w:tc>
        <w:tc>
          <w:tcPr>
            <w:tcW w:w="4860" w:type="dxa"/>
            <w:vAlign w:val="center"/>
          </w:tcPr>
          <w:p w14:paraId="30989475" w14:textId="77777777" w:rsidR="007A4D83" w:rsidRPr="00C44392" w:rsidRDefault="007A4D83" w:rsidP="00023D29">
            <w:pPr>
              <w:rPr>
                <w:rFonts w:ascii="Arial" w:hAnsi="Arial" w:cs="Arial"/>
                <w:i/>
                <w:sz w:val="20"/>
                <w:szCs w:val="20"/>
              </w:rPr>
            </w:pPr>
            <w:r w:rsidRPr="00C44392">
              <w:rPr>
                <w:rFonts w:ascii="Arial" w:hAnsi="Arial" w:cs="Arial"/>
                <w:i/>
                <w:sz w:val="20"/>
                <w:szCs w:val="20"/>
              </w:rPr>
              <w:t>Ex : Dispersion de poussières lors du ponçage d’enduit de ragréage</w:t>
            </w:r>
          </w:p>
        </w:tc>
        <w:tc>
          <w:tcPr>
            <w:tcW w:w="5580" w:type="dxa"/>
            <w:vAlign w:val="center"/>
          </w:tcPr>
          <w:p w14:paraId="68842957" w14:textId="77777777" w:rsidR="007A4D83" w:rsidRPr="00C44392" w:rsidRDefault="007A4D83" w:rsidP="00023D29">
            <w:pPr>
              <w:rPr>
                <w:rFonts w:ascii="Arial" w:hAnsi="Arial" w:cs="Arial"/>
                <w:i/>
                <w:sz w:val="20"/>
                <w:szCs w:val="20"/>
              </w:rPr>
            </w:pPr>
            <w:r w:rsidRPr="00C44392">
              <w:rPr>
                <w:rFonts w:ascii="Arial" w:hAnsi="Arial" w:cs="Arial"/>
                <w:i/>
                <w:sz w:val="20"/>
                <w:szCs w:val="20"/>
              </w:rPr>
              <w:t>- Fermeture des accès à la pièce le temps du ponçage</w:t>
            </w:r>
          </w:p>
          <w:p w14:paraId="3132CA78" w14:textId="77777777" w:rsidR="007A4D83" w:rsidRPr="00C44392" w:rsidRDefault="007A4D83" w:rsidP="00023D29">
            <w:pPr>
              <w:rPr>
                <w:rFonts w:ascii="Arial" w:hAnsi="Arial" w:cs="Arial"/>
                <w:i/>
                <w:sz w:val="20"/>
                <w:szCs w:val="20"/>
              </w:rPr>
            </w:pPr>
            <w:r w:rsidRPr="00C44392">
              <w:rPr>
                <w:rFonts w:ascii="Arial" w:hAnsi="Arial" w:cs="Arial"/>
                <w:i/>
                <w:sz w:val="20"/>
                <w:szCs w:val="20"/>
              </w:rPr>
              <w:t>- Aspiration des poussières pendant</w:t>
            </w:r>
            <w:del w:id="0" w:author="DESLANDES Alexandre" w:date="2025-07-10T16:04:00Z">
              <w:r w:rsidRPr="00C44392" w:rsidDel="00620C07">
                <w:rPr>
                  <w:rFonts w:ascii="Arial" w:hAnsi="Arial" w:cs="Arial"/>
                  <w:i/>
                  <w:sz w:val="20"/>
                  <w:szCs w:val="20"/>
                </w:rPr>
                <w:delText xml:space="preserve"> </w:delText>
              </w:r>
            </w:del>
            <w:r w:rsidRPr="00C44392">
              <w:rPr>
                <w:rFonts w:ascii="Arial" w:hAnsi="Arial" w:cs="Arial"/>
                <w:i/>
                <w:sz w:val="20"/>
                <w:szCs w:val="20"/>
              </w:rPr>
              <w:t xml:space="preserve"> le ponçage</w:t>
            </w:r>
          </w:p>
        </w:tc>
        <w:tc>
          <w:tcPr>
            <w:tcW w:w="1620" w:type="dxa"/>
          </w:tcPr>
          <w:p w14:paraId="048E2B99" w14:textId="77777777" w:rsidR="007A4D83" w:rsidRPr="00C44392" w:rsidRDefault="007A4D83" w:rsidP="00023D29">
            <w:pPr>
              <w:rPr>
                <w:rFonts w:ascii="Arial" w:hAnsi="Arial" w:cs="Arial"/>
                <w:i/>
                <w:sz w:val="20"/>
                <w:szCs w:val="20"/>
              </w:rPr>
            </w:pPr>
          </w:p>
        </w:tc>
      </w:tr>
      <w:tr w:rsidR="007A4D83" w:rsidRPr="00C44392" w14:paraId="478940A9" w14:textId="77777777" w:rsidTr="00C44392">
        <w:trPr>
          <w:trHeight w:val="681"/>
        </w:trPr>
        <w:tc>
          <w:tcPr>
            <w:tcW w:w="1620" w:type="dxa"/>
          </w:tcPr>
          <w:p w14:paraId="5FC6AB4D" w14:textId="77777777" w:rsidR="007A4D83" w:rsidRPr="00C44392" w:rsidRDefault="007A4D83" w:rsidP="00023D29">
            <w:pPr>
              <w:rPr>
                <w:rFonts w:ascii="Arial" w:hAnsi="Arial" w:cs="Arial"/>
                <w:sz w:val="20"/>
                <w:szCs w:val="20"/>
              </w:rPr>
            </w:pPr>
          </w:p>
        </w:tc>
        <w:tc>
          <w:tcPr>
            <w:tcW w:w="1440" w:type="dxa"/>
          </w:tcPr>
          <w:p w14:paraId="63A688BB" w14:textId="77777777" w:rsidR="007A4D83" w:rsidRPr="00C44392" w:rsidRDefault="007A4D83" w:rsidP="00023D29">
            <w:pPr>
              <w:rPr>
                <w:rFonts w:ascii="Arial" w:hAnsi="Arial" w:cs="Arial"/>
                <w:sz w:val="20"/>
                <w:szCs w:val="20"/>
              </w:rPr>
            </w:pPr>
          </w:p>
        </w:tc>
        <w:tc>
          <w:tcPr>
            <w:tcW w:w="4860" w:type="dxa"/>
          </w:tcPr>
          <w:p w14:paraId="06D84D05" w14:textId="77777777" w:rsidR="007A4D83" w:rsidRPr="00C44392" w:rsidRDefault="007A4D83" w:rsidP="00023D29">
            <w:pPr>
              <w:rPr>
                <w:rFonts w:ascii="Arial" w:hAnsi="Arial" w:cs="Arial"/>
                <w:sz w:val="20"/>
                <w:szCs w:val="20"/>
              </w:rPr>
            </w:pPr>
          </w:p>
        </w:tc>
        <w:tc>
          <w:tcPr>
            <w:tcW w:w="5580" w:type="dxa"/>
          </w:tcPr>
          <w:p w14:paraId="330F7F8D" w14:textId="77777777" w:rsidR="007A4D83" w:rsidRPr="00C44392" w:rsidRDefault="007A4D83" w:rsidP="00023D29">
            <w:pPr>
              <w:rPr>
                <w:rFonts w:ascii="Arial" w:hAnsi="Arial" w:cs="Arial"/>
                <w:sz w:val="20"/>
                <w:szCs w:val="20"/>
              </w:rPr>
            </w:pPr>
          </w:p>
        </w:tc>
        <w:tc>
          <w:tcPr>
            <w:tcW w:w="1620" w:type="dxa"/>
          </w:tcPr>
          <w:p w14:paraId="749D09AE" w14:textId="77777777" w:rsidR="007A4D83" w:rsidRPr="00C44392" w:rsidRDefault="007A4D83" w:rsidP="00023D29">
            <w:pPr>
              <w:rPr>
                <w:rFonts w:ascii="Arial" w:hAnsi="Arial" w:cs="Arial"/>
                <w:sz w:val="20"/>
                <w:szCs w:val="20"/>
              </w:rPr>
            </w:pPr>
          </w:p>
        </w:tc>
      </w:tr>
      <w:tr w:rsidR="007A4D83" w:rsidRPr="00C44392" w14:paraId="55D7FFDA" w14:textId="77777777" w:rsidTr="00C44392">
        <w:trPr>
          <w:trHeight w:val="681"/>
        </w:trPr>
        <w:tc>
          <w:tcPr>
            <w:tcW w:w="1620" w:type="dxa"/>
          </w:tcPr>
          <w:p w14:paraId="77827553" w14:textId="77777777" w:rsidR="007A4D83" w:rsidRPr="00C44392" w:rsidRDefault="007A4D83" w:rsidP="00023D29">
            <w:pPr>
              <w:rPr>
                <w:rFonts w:ascii="Arial" w:hAnsi="Arial" w:cs="Arial"/>
                <w:sz w:val="20"/>
                <w:szCs w:val="20"/>
              </w:rPr>
            </w:pPr>
          </w:p>
        </w:tc>
        <w:tc>
          <w:tcPr>
            <w:tcW w:w="1440" w:type="dxa"/>
          </w:tcPr>
          <w:p w14:paraId="62DBDA80" w14:textId="77777777" w:rsidR="007A4D83" w:rsidRPr="00C44392" w:rsidRDefault="007A4D83" w:rsidP="00023D29">
            <w:pPr>
              <w:rPr>
                <w:rFonts w:ascii="Arial" w:hAnsi="Arial" w:cs="Arial"/>
                <w:sz w:val="20"/>
                <w:szCs w:val="20"/>
              </w:rPr>
            </w:pPr>
          </w:p>
        </w:tc>
        <w:tc>
          <w:tcPr>
            <w:tcW w:w="4860" w:type="dxa"/>
          </w:tcPr>
          <w:p w14:paraId="275A4954" w14:textId="77777777" w:rsidR="007A4D83" w:rsidRPr="00C44392" w:rsidRDefault="007A4D83" w:rsidP="00023D29">
            <w:pPr>
              <w:rPr>
                <w:rFonts w:ascii="Arial" w:hAnsi="Arial" w:cs="Arial"/>
                <w:sz w:val="20"/>
                <w:szCs w:val="20"/>
              </w:rPr>
            </w:pPr>
          </w:p>
        </w:tc>
        <w:tc>
          <w:tcPr>
            <w:tcW w:w="5580" w:type="dxa"/>
          </w:tcPr>
          <w:p w14:paraId="4DBBD369" w14:textId="77777777" w:rsidR="007A4D83" w:rsidRPr="00C44392" w:rsidRDefault="007A4D83" w:rsidP="00023D29">
            <w:pPr>
              <w:rPr>
                <w:rFonts w:ascii="Arial" w:hAnsi="Arial" w:cs="Arial"/>
                <w:sz w:val="20"/>
                <w:szCs w:val="20"/>
              </w:rPr>
            </w:pPr>
          </w:p>
        </w:tc>
        <w:tc>
          <w:tcPr>
            <w:tcW w:w="1620" w:type="dxa"/>
          </w:tcPr>
          <w:p w14:paraId="39AA5051" w14:textId="77777777" w:rsidR="007A4D83" w:rsidRPr="00C44392" w:rsidRDefault="007A4D83" w:rsidP="00023D29">
            <w:pPr>
              <w:rPr>
                <w:rFonts w:ascii="Arial" w:hAnsi="Arial" w:cs="Arial"/>
                <w:sz w:val="20"/>
                <w:szCs w:val="20"/>
              </w:rPr>
            </w:pPr>
          </w:p>
        </w:tc>
      </w:tr>
      <w:tr w:rsidR="007A4D83" w:rsidRPr="00C44392" w14:paraId="1D85383E" w14:textId="77777777" w:rsidTr="00C44392">
        <w:trPr>
          <w:trHeight w:val="681"/>
        </w:trPr>
        <w:tc>
          <w:tcPr>
            <w:tcW w:w="1620" w:type="dxa"/>
          </w:tcPr>
          <w:p w14:paraId="5A7F3286" w14:textId="77777777" w:rsidR="007A4D83" w:rsidRPr="00C44392" w:rsidRDefault="007A4D83" w:rsidP="00023D29">
            <w:pPr>
              <w:rPr>
                <w:rFonts w:ascii="Arial" w:hAnsi="Arial" w:cs="Arial"/>
                <w:sz w:val="20"/>
                <w:szCs w:val="20"/>
              </w:rPr>
            </w:pPr>
          </w:p>
        </w:tc>
        <w:tc>
          <w:tcPr>
            <w:tcW w:w="1440" w:type="dxa"/>
          </w:tcPr>
          <w:p w14:paraId="5CC220D6" w14:textId="77777777" w:rsidR="007A4D83" w:rsidRPr="00C44392" w:rsidRDefault="007A4D83" w:rsidP="00023D29">
            <w:pPr>
              <w:rPr>
                <w:rFonts w:ascii="Arial" w:hAnsi="Arial" w:cs="Arial"/>
                <w:sz w:val="20"/>
                <w:szCs w:val="20"/>
              </w:rPr>
            </w:pPr>
          </w:p>
        </w:tc>
        <w:tc>
          <w:tcPr>
            <w:tcW w:w="4860" w:type="dxa"/>
          </w:tcPr>
          <w:p w14:paraId="1E7289A3" w14:textId="77777777" w:rsidR="007A4D83" w:rsidRPr="00C44392" w:rsidRDefault="007A4D83" w:rsidP="00023D29">
            <w:pPr>
              <w:rPr>
                <w:rFonts w:ascii="Arial" w:hAnsi="Arial" w:cs="Arial"/>
                <w:sz w:val="20"/>
                <w:szCs w:val="20"/>
              </w:rPr>
            </w:pPr>
          </w:p>
        </w:tc>
        <w:tc>
          <w:tcPr>
            <w:tcW w:w="5580" w:type="dxa"/>
          </w:tcPr>
          <w:p w14:paraId="2B16E82A" w14:textId="77777777" w:rsidR="007A4D83" w:rsidRPr="00C44392" w:rsidRDefault="007A4D83" w:rsidP="00023D29">
            <w:pPr>
              <w:rPr>
                <w:rFonts w:ascii="Arial" w:hAnsi="Arial" w:cs="Arial"/>
                <w:sz w:val="20"/>
                <w:szCs w:val="20"/>
              </w:rPr>
            </w:pPr>
          </w:p>
        </w:tc>
        <w:tc>
          <w:tcPr>
            <w:tcW w:w="1620" w:type="dxa"/>
          </w:tcPr>
          <w:p w14:paraId="28D564B5" w14:textId="77777777" w:rsidR="007A4D83" w:rsidRPr="00C44392" w:rsidRDefault="007A4D83" w:rsidP="00023D29">
            <w:pPr>
              <w:rPr>
                <w:rFonts w:ascii="Arial" w:hAnsi="Arial" w:cs="Arial"/>
                <w:sz w:val="20"/>
                <w:szCs w:val="20"/>
              </w:rPr>
            </w:pPr>
          </w:p>
        </w:tc>
      </w:tr>
      <w:tr w:rsidR="007A4D83" w:rsidRPr="00C44392" w14:paraId="46C6EFCF" w14:textId="77777777" w:rsidTr="00C44392">
        <w:trPr>
          <w:trHeight w:val="681"/>
        </w:trPr>
        <w:tc>
          <w:tcPr>
            <w:tcW w:w="1620" w:type="dxa"/>
          </w:tcPr>
          <w:p w14:paraId="1ACB56C0" w14:textId="77777777" w:rsidR="007A4D83" w:rsidRPr="00C44392" w:rsidRDefault="007A4D83" w:rsidP="00023D29">
            <w:pPr>
              <w:rPr>
                <w:rFonts w:ascii="Arial" w:hAnsi="Arial" w:cs="Arial"/>
                <w:sz w:val="20"/>
                <w:szCs w:val="20"/>
              </w:rPr>
            </w:pPr>
          </w:p>
        </w:tc>
        <w:tc>
          <w:tcPr>
            <w:tcW w:w="1440" w:type="dxa"/>
          </w:tcPr>
          <w:p w14:paraId="05CBCE62" w14:textId="77777777" w:rsidR="007A4D83" w:rsidRPr="00C44392" w:rsidRDefault="007A4D83" w:rsidP="00023D29">
            <w:pPr>
              <w:rPr>
                <w:rFonts w:ascii="Arial" w:hAnsi="Arial" w:cs="Arial"/>
                <w:sz w:val="20"/>
                <w:szCs w:val="20"/>
              </w:rPr>
            </w:pPr>
          </w:p>
        </w:tc>
        <w:tc>
          <w:tcPr>
            <w:tcW w:w="4860" w:type="dxa"/>
          </w:tcPr>
          <w:p w14:paraId="76B935C7" w14:textId="77777777" w:rsidR="007A4D83" w:rsidRPr="00C44392" w:rsidRDefault="007A4D83" w:rsidP="00023D29">
            <w:pPr>
              <w:rPr>
                <w:rFonts w:ascii="Arial" w:hAnsi="Arial" w:cs="Arial"/>
                <w:sz w:val="20"/>
                <w:szCs w:val="20"/>
              </w:rPr>
            </w:pPr>
          </w:p>
        </w:tc>
        <w:tc>
          <w:tcPr>
            <w:tcW w:w="5580" w:type="dxa"/>
          </w:tcPr>
          <w:p w14:paraId="3A510BA1" w14:textId="77777777" w:rsidR="007A4D83" w:rsidRPr="00C44392" w:rsidRDefault="007A4D83" w:rsidP="00023D29">
            <w:pPr>
              <w:rPr>
                <w:rFonts w:ascii="Arial" w:hAnsi="Arial" w:cs="Arial"/>
                <w:sz w:val="20"/>
                <w:szCs w:val="20"/>
              </w:rPr>
            </w:pPr>
          </w:p>
        </w:tc>
        <w:tc>
          <w:tcPr>
            <w:tcW w:w="1620" w:type="dxa"/>
          </w:tcPr>
          <w:p w14:paraId="5237EE89" w14:textId="77777777" w:rsidR="007A4D83" w:rsidRPr="00C44392" w:rsidRDefault="007A4D83" w:rsidP="00023D29">
            <w:pPr>
              <w:rPr>
                <w:rFonts w:ascii="Arial" w:hAnsi="Arial" w:cs="Arial"/>
                <w:sz w:val="20"/>
                <w:szCs w:val="20"/>
              </w:rPr>
            </w:pPr>
          </w:p>
        </w:tc>
      </w:tr>
      <w:tr w:rsidR="007A4D83" w:rsidRPr="00C44392" w14:paraId="43A7485F" w14:textId="77777777" w:rsidTr="00C44392">
        <w:trPr>
          <w:trHeight w:val="681"/>
        </w:trPr>
        <w:tc>
          <w:tcPr>
            <w:tcW w:w="1620" w:type="dxa"/>
          </w:tcPr>
          <w:p w14:paraId="58EAC392" w14:textId="77777777" w:rsidR="007A4D83" w:rsidRPr="00C44392" w:rsidRDefault="007A4D83" w:rsidP="00023D29">
            <w:pPr>
              <w:rPr>
                <w:rFonts w:ascii="Arial" w:hAnsi="Arial" w:cs="Arial"/>
                <w:sz w:val="20"/>
                <w:szCs w:val="20"/>
              </w:rPr>
            </w:pPr>
          </w:p>
        </w:tc>
        <w:tc>
          <w:tcPr>
            <w:tcW w:w="1440" w:type="dxa"/>
          </w:tcPr>
          <w:p w14:paraId="415D9D0B" w14:textId="77777777" w:rsidR="007A4D83" w:rsidRPr="00C44392" w:rsidRDefault="007A4D83" w:rsidP="00023D29">
            <w:pPr>
              <w:rPr>
                <w:rFonts w:ascii="Arial" w:hAnsi="Arial" w:cs="Arial"/>
                <w:sz w:val="20"/>
                <w:szCs w:val="20"/>
              </w:rPr>
            </w:pPr>
          </w:p>
        </w:tc>
        <w:tc>
          <w:tcPr>
            <w:tcW w:w="4860" w:type="dxa"/>
          </w:tcPr>
          <w:p w14:paraId="3F5E8324" w14:textId="77777777" w:rsidR="007A4D83" w:rsidRPr="00C44392" w:rsidRDefault="007A4D83" w:rsidP="00023D29">
            <w:pPr>
              <w:rPr>
                <w:rFonts w:ascii="Arial" w:hAnsi="Arial" w:cs="Arial"/>
                <w:sz w:val="20"/>
                <w:szCs w:val="20"/>
              </w:rPr>
            </w:pPr>
          </w:p>
        </w:tc>
        <w:tc>
          <w:tcPr>
            <w:tcW w:w="5580" w:type="dxa"/>
          </w:tcPr>
          <w:p w14:paraId="27D9D53F" w14:textId="77777777" w:rsidR="007A4D83" w:rsidRPr="00C44392" w:rsidRDefault="007A4D83" w:rsidP="00023D29">
            <w:pPr>
              <w:rPr>
                <w:rFonts w:ascii="Arial" w:hAnsi="Arial" w:cs="Arial"/>
                <w:sz w:val="20"/>
                <w:szCs w:val="20"/>
              </w:rPr>
            </w:pPr>
          </w:p>
        </w:tc>
        <w:tc>
          <w:tcPr>
            <w:tcW w:w="1620" w:type="dxa"/>
          </w:tcPr>
          <w:p w14:paraId="6AD68B34" w14:textId="77777777" w:rsidR="007A4D83" w:rsidRPr="00C44392" w:rsidRDefault="007A4D83" w:rsidP="00023D29">
            <w:pPr>
              <w:rPr>
                <w:rFonts w:ascii="Arial" w:hAnsi="Arial" w:cs="Arial"/>
                <w:sz w:val="20"/>
                <w:szCs w:val="20"/>
              </w:rPr>
            </w:pPr>
          </w:p>
        </w:tc>
      </w:tr>
      <w:tr w:rsidR="007A4D83" w:rsidRPr="00C44392" w14:paraId="42F78109" w14:textId="77777777" w:rsidTr="00C44392">
        <w:trPr>
          <w:trHeight w:val="681"/>
        </w:trPr>
        <w:tc>
          <w:tcPr>
            <w:tcW w:w="1620" w:type="dxa"/>
          </w:tcPr>
          <w:p w14:paraId="03902F5E" w14:textId="77777777" w:rsidR="007A4D83" w:rsidRPr="00C44392" w:rsidRDefault="007A4D83" w:rsidP="00023D29">
            <w:pPr>
              <w:rPr>
                <w:rFonts w:ascii="Arial" w:hAnsi="Arial" w:cs="Arial"/>
                <w:sz w:val="20"/>
                <w:szCs w:val="20"/>
              </w:rPr>
            </w:pPr>
          </w:p>
        </w:tc>
        <w:tc>
          <w:tcPr>
            <w:tcW w:w="1440" w:type="dxa"/>
          </w:tcPr>
          <w:p w14:paraId="4D75EE3B" w14:textId="77777777" w:rsidR="007A4D83" w:rsidRPr="00C44392" w:rsidRDefault="007A4D83" w:rsidP="00023D29">
            <w:pPr>
              <w:rPr>
                <w:rFonts w:ascii="Arial" w:hAnsi="Arial" w:cs="Arial"/>
                <w:sz w:val="20"/>
                <w:szCs w:val="20"/>
              </w:rPr>
            </w:pPr>
          </w:p>
        </w:tc>
        <w:tc>
          <w:tcPr>
            <w:tcW w:w="4860" w:type="dxa"/>
          </w:tcPr>
          <w:p w14:paraId="40413968" w14:textId="77777777" w:rsidR="007A4D83" w:rsidRPr="00C44392" w:rsidRDefault="007A4D83" w:rsidP="00023D29">
            <w:pPr>
              <w:rPr>
                <w:rFonts w:ascii="Arial" w:hAnsi="Arial" w:cs="Arial"/>
                <w:sz w:val="20"/>
                <w:szCs w:val="20"/>
              </w:rPr>
            </w:pPr>
          </w:p>
        </w:tc>
        <w:tc>
          <w:tcPr>
            <w:tcW w:w="5580" w:type="dxa"/>
          </w:tcPr>
          <w:p w14:paraId="21441ACF" w14:textId="77777777" w:rsidR="007A4D83" w:rsidRPr="00C44392" w:rsidRDefault="007A4D83" w:rsidP="00023D29">
            <w:pPr>
              <w:rPr>
                <w:rFonts w:ascii="Arial" w:hAnsi="Arial" w:cs="Arial"/>
                <w:sz w:val="20"/>
                <w:szCs w:val="20"/>
              </w:rPr>
            </w:pPr>
          </w:p>
        </w:tc>
        <w:tc>
          <w:tcPr>
            <w:tcW w:w="1620" w:type="dxa"/>
          </w:tcPr>
          <w:p w14:paraId="4CC52A60" w14:textId="77777777" w:rsidR="007A4D83" w:rsidRPr="00C44392" w:rsidRDefault="007A4D83" w:rsidP="00023D29">
            <w:pPr>
              <w:rPr>
                <w:rFonts w:ascii="Arial" w:hAnsi="Arial" w:cs="Arial"/>
                <w:sz w:val="20"/>
                <w:szCs w:val="20"/>
              </w:rPr>
            </w:pPr>
          </w:p>
        </w:tc>
      </w:tr>
      <w:tr w:rsidR="007A4D83" w:rsidRPr="00C44392" w14:paraId="5D8F1CA5" w14:textId="77777777" w:rsidTr="00C44392">
        <w:trPr>
          <w:trHeight w:val="681"/>
        </w:trPr>
        <w:tc>
          <w:tcPr>
            <w:tcW w:w="1620" w:type="dxa"/>
          </w:tcPr>
          <w:p w14:paraId="2C1E2025" w14:textId="77777777" w:rsidR="007A4D83" w:rsidRPr="00C44392" w:rsidRDefault="007A4D83" w:rsidP="00023D29">
            <w:pPr>
              <w:rPr>
                <w:rFonts w:ascii="Arial" w:hAnsi="Arial" w:cs="Arial"/>
                <w:sz w:val="20"/>
                <w:szCs w:val="20"/>
              </w:rPr>
            </w:pPr>
          </w:p>
        </w:tc>
        <w:tc>
          <w:tcPr>
            <w:tcW w:w="1440" w:type="dxa"/>
          </w:tcPr>
          <w:p w14:paraId="1AC3F82C" w14:textId="77777777" w:rsidR="007A4D83" w:rsidRPr="00C44392" w:rsidRDefault="007A4D83" w:rsidP="00023D29">
            <w:pPr>
              <w:rPr>
                <w:rFonts w:ascii="Arial" w:hAnsi="Arial" w:cs="Arial"/>
                <w:sz w:val="20"/>
                <w:szCs w:val="20"/>
              </w:rPr>
            </w:pPr>
          </w:p>
        </w:tc>
        <w:tc>
          <w:tcPr>
            <w:tcW w:w="4860" w:type="dxa"/>
          </w:tcPr>
          <w:p w14:paraId="6B146375" w14:textId="77777777" w:rsidR="007A4D83" w:rsidRPr="00C44392" w:rsidRDefault="007A4D83" w:rsidP="00023D29">
            <w:pPr>
              <w:rPr>
                <w:rFonts w:ascii="Arial" w:hAnsi="Arial" w:cs="Arial"/>
                <w:sz w:val="20"/>
                <w:szCs w:val="20"/>
              </w:rPr>
            </w:pPr>
          </w:p>
        </w:tc>
        <w:tc>
          <w:tcPr>
            <w:tcW w:w="5580" w:type="dxa"/>
          </w:tcPr>
          <w:p w14:paraId="0838778B" w14:textId="77777777" w:rsidR="007A4D83" w:rsidRPr="00C44392" w:rsidRDefault="007A4D83" w:rsidP="00023D29">
            <w:pPr>
              <w:rPr>
                <w:rFonts w:ascii="Arial" w:hAnsi="Arial" w:cs="Arial"/>
                <w:sz w:val="20"/>
                <w:szCs w:val="20"/>
              </w:rPr>
            </w:pPr>
          </w:p>
        </w:tc>
        <w:tc>
          <w:tcPr>
            <w:tcW w:w="1620" w:type="dxa"/>
          </w:tcPr>
          <w:p w14:paraId="794EC2AB" w14:textId="77777777" w:rsidR="007A4D83" w:rsidRPr="00C44392" w:rsidRDefault="007A4D83" w:rsidP="00023D29">
            <w:pPr>
              <w:rPr>
                <w:rFonts w:ascii="Arial" w:hAnsi="Arial" w:cs="Arial"/>
                <w:sz w:val="20"/>
                <w:szCs w:val="20"/>
              </w:rPr>
            </w:pPr>
          </w:p>
        </w:tc>
      </w:tr>
      <w:tr w:rsidR="007A4D83" w:rsidRPr="00C44392" w14:paraId="5D9ED4F3" w14:textId="77777777" w:rsidTr="00C44392">
        <w:trPr>
          <w:trHeight w:val="681"/>
        </w:trPr>
        <w:tc>
          <w:tcPr>
            <w:tcW w:w="1620" w:type="dxa"/>
          </w:tcPr>
          <w:p w14:paraId="564ACFF7" w14:textId="77777777" w:rsidR="007A4D83" w:rsidRPr="00C44392" w:rsidRDefault="007A4D83" w:rsidP="00023D29">
            <w:pPr>
              <w:rPr>
                <w:rFonts w:ascii="Arial" w:hAnsi="Arial" w:cs="Arial"/>
                <w:sz w:val="20"/>
                <w:szCs w:val="20"/>
              </w:rPr>
            </w:pPr>
          </w:p>
        </w:tc>
        <w:tc>
          <w:tcPr>
            <w:tcW w:w="1440" w:type="dxa"/>
          </w:tcPr>
          <w:p w14:paraId="0F191166" w14:textId="77777777" w:rsidR="007A4D83" w:rsidRPr="00C44392" w:rsidRDefault="007A4D83" w:rsidP="00023D29">
            <w:pPr>
              <w:rPr>
                <w:rFonts w:ascii="Arial" w:hAnsi="Arial" w:cs="Arial"/>
                <w:sz w:val="20"/>
                <w:szCs w:val="20"/>
              </w:rPr>
            </w:pPr>
          </w:p>
        </w:tc>
        <w:tc>
          <w:tcPr>
            <w:tcW w:w="4860" w:type="dxa"/>
          </w:tcPr>
          <w:p w14:paraId="4FBD214A" w14:textId="77777777" w:rsidR="007A4D83" w:rsidRPr="00C44392" w:rsidRDefault="007A4D83" w:rsidP="00023D29">
            <w:pPr>
              <w:rPr>
                <w:rFonts w:ascii="Arial" w:hAnsi="Arial" w:cs="Arial"/>
                <w:sz w:val="20"/>
                <w:szCs w:val="20"/>
              </w:rPr>
            </w:pPr>
          </w:p>
        </w:tc>
        <w:tc>
          <w:tcPr>
            <w:tcW w:w="5580" w:type="dxa"/>
          </w:tcPr>
          <w:p w14:paraId="25B2E64E" w14:textId="77777777" w:rsidR="007A4D83" w:rsidRPr="00C44392" w:rsidRDefault="007A4D83" w:rsidP="00023D29">
            <w:pPr>
              <w:rPr>
                <w:rFonts w:ascii="Arial" w:hAnsi="Arial" w:cs="Arial"/>
                <w:sz w:val="20"/>
                <w:szCs w:val="20"/>
              </w:rPr>
            </w:pPr>
          </w:p>
        </w:tc>
        <w:tc>
          <w:tcPr>
            <w:tcW w:w="1620" w:type="dxa"/>
          </w:tcPr>
          <w:p w14:paraId="5B3A10AE" w14:textId="77777777" w:rsidR="007A4D83" w:rsidRPr="00C44392" w:rsidRDefault="007A4D83" w:rsidP="00023D29">
            <w:pPr>
              <w:rPr>
                <w:rFonts w:ascii="Arial" w:hAnsi="Arial" w:cs="Arial"/>
                <w:sz w:val="20"/>
                <w:szCs w:val="20"/>
              </w:rPr>
            </w:pPr>
          </w:p>
        </w:tc>
      </w:tr>
      <w:tr w:rsidR="007A4D83" w:rsidRPr="00C44392" w14:paraId="3C8A7FCA" w14:textId="77777777" w:rsidTr="00C44392">
        <w:trPr>
          <w:trHeight w:val="681"/>
        </w:trPr>
        <w:tc>
          <w:tcPr>
            <w:tcW w:w="1620" w:type="dxa"/>
          </w:tcPr>
          <w:p w14:paraId="315C6424" w14:textId="77777777" w:rsidR="007A4D83" w:rsidRPr="00C44392" w:rsidRDefault="007A4D83" w:rsidP="00023D29">
            <w:pPr>
              <w:rPr>
                <w:rFonts w:ascii="Arial" w:hAnsi="Arial" w:cs="Arial"/>
                <w:sz w:val="20"/>
                <w:szCs w:val="20"/>
              </w:rPr>
            </w:pPr>
          </w:p>
        </w:tc>
        <w:tc>
          <w:tcPr>
            <w:tcW w:w="1440" w:type="dxa"/>
          </w:tcPr>
          <w:p w14:paraId="407A8834" w14:textId="77777777" w:rsidR="007A4D83" w:rsidRPr="00C44392" w:rsidRDefault="007A4D83" w:rsidP="00023D29">
            <w:pPr>
              <w:rPr>
                <w:rFonts w:ascii="Arial" w:hAnsi="Arial" w:cs="Arial"/>
                <w:sz w:val="20"/>
                <w:szCs w:val="20"/>
              </w:rPr>
            </w:pPr>
          </w:p>
        </w:tc>
        <w:tc>
          <w:tcPr>
            <w:tcW w:w="4860" w:type="dxa"/>
          </w:tcPr>
          <w:p w14:paraId="37C8058A" w14:textId="77777777" w:rsidR="007A4D83" w:rsidRPr="00C44392" w:rsidRDefault="007A4D83" w:rsidP="00023D29">
            <w:pPr>
              <w:rPr>
                <w:rFonts w:ascii="Arial" w:hAnsi="Arial" w:cs="Arial"/>
                <w:sz w:val="20"/>
                <w:szCs w:val="20"/>
              </w:rPr>
            </w:pPr>
          </w:p>
        </w:tc>
        <w:tc>
          <w:tcPr>
            <w:tcW w:w="5580" w:type="dxa"/>
          </w:tcPr>
          <w:p w14:paraId="0F894006" w14:textId="77777777" w:rsidR="007A4D83" w:rsidRPr="00C44392" w:rsidRDefault="007A4D83" w:rsidP="00023D29">
            <w:pPr>
              <w:rPr>
                <w:rFonts w:ascii="Arial" w:hAnsi="Arial" w:cs="Arial"/>
                <w:sz w:val="20"/>
                <w:szCs w:val="20"/>
              </w:rPr>
            </w:pPr>
          </w:p>
        </w:tc>
        <w:tc>
          <w:tcPr>
            <w:tcW w:w="1620" w:type="dxa"/>
          </w:tcPr>
          <w:p w14:paraId="1F69E532" w14:textId="77777777" w:rsidR="007A4D83" w:rsidRPr="00C44392" w:rsidRDefault="007A4D83" w:rsidP="00023D29">
            <w:pPr>
              <w:rPr>
                <w:rFonts w:ascii="Arial" w:hAnsi="Arial" w:cs="Arial"/>
                <w:sz w:val="20"/>
                <w:szCs w:val="20"/>
              </w:rPr>
            </w:pPr>
          </w:p>
        </w:tc>
      </w:tr>
      <w:tr w:rsidR="007A4D83" w:rsidRPr="00C44392" w14:paraId="7B37E657" w14:textId="77777777" w:rsidTr="00C44392">
        <w:trPr>
          <w:trHeight w:val="681"/>
        </w:trPr>
        <w:tc>
          <w:tcPr>
            <w:tcW w:w="1620" w:type="dxa"/>
          </w:tcPr>
          <w:p w14:paraId="28552CF2" w14:textId="77777777" w:rsidR="007A4D83" w:rsidRPr="00C44392" w:rsidRDefault="007A4D83" w:rsidP="00023D29">
            <w:pPr>
              <w:rPr>
                <w:rFonts w:ascii="Arial" w:hAnsi="Arial" w:cs="Arial"/>
                <w:sz w:val="20"/>
                <w:szCs w:val="20"/>
              </w:rPr>
            </w:pPr>
          </w:p>
        </w:tc>
        <w:tc>
          <w:tcPr>
            <w:tcW w:w="1440" w:type="dxa"/>
          </w:tcPr>
          <w:p w14:paraId="66A9FB1B" w14:textId="77777777" w:rsidR="007A4D83" w:rsidRPr="00C44392" w:rsidRDefault="007A4D83" w:rsidP="00023D29">
            <w:pPr>
              <w:rPr>
                <w:rFonts w:ascii="Arial" w:hAnsi="Arial" w:cs="Arial"/>
                <w:sz w:val="20"/>
                <w:szCs w:val="20"/>
              </w:rPr>
            </w:pPr>
          </w:p>
        </w:tc>
        <w:tc>
          <w:tcPr>
            <w:tcW w:w="4860" w:type="dxa"/>
          </w:tcPr>
          <w:p w14:paraId="221327AE" w14:textId="77777777" w:rsidR="007A4D83" w:rsidRPr="00C44392" w:rsidRDefault="007A4D83" w:rsidP="00023D29">
            <w:pPr>
              <w:rPr>
                <w:rFonts w:ascii="Arial" w:hAnsi="Arial" w:cs="Arial"/>
                <w:sz w:val="20"/>
                <w:szCs w:val="20"/>
              </w:rPr>
            </w:pPr>
          </w:p>
        </w:tc>
        <w:tc>
          <w:tcPr>
            <w:tcW w:w="5580" w:type="dxa"/>
          </w:tcPr>
          <w:p w14:paraId="53E61520" w14:textId="77777777" w:rsidR="007A4D83" w:rsidRPr="00C44392" w:rsidRDefault="007A4D83" w:rsidP="00023D29">
            <w:pPr>
              <w:rPr>
                <w:rFonts w:ascii="Arial" w:hAnsi="Arial" w:cs="Arial"/>
                <w:sz w:val="20"/>
                <w:szCs w:val="20"/>
              </w:rPr>
            </w:pPr>
          </w:p>
        </w:tc>
        <w:tc>
          <w:tcPr>
            <w:tcW w:w="1620" w:type="dxa"/>
          </w:tcPr>
          <w:p w14:paraId="3CC56170" w14:textId="77777777" w:rsidR="007A4D83" w:rsidRPr="00C44392" w:rsidRDefault="007A4D83" w:rsidP="00023D29">
            <w:pPr>
              <w:rPr>
                <w:rFonts w:ascii="Arial" w:hAnsi="Arial" w:cs="Arial"/>
                <w:sz w:val="20"/>
                <w:szCs w:val="20"/>
              </w:rPr>
            </w:pPr>
          </w:p>
        </w:tc>
      </w:tr>
    </w:tbl>
    <w:p w14:paraId="2A8CA3F3" w14:textId="04D8B7C9" w:rsidR="007A4D83" w:rsidRPr="00743314" w:rsidRDefault="007A4D83" w:rsidP="007A4D83">
      <w:pPr>
        <w:rPr>
          <w:rFonts w:ascii="Arial" w:hAnsi="Arial" w:cs="Arial"/>
          <w:b/>
        </w:rPr>
      </w:pPr>
      <w:r>
        <w:rPr>
          <w:rFonts w:ascii="Arial" w:hAnsi="Arial" w:cs="Arial"/>
          <w:b/>
        </w:rPr>
        <w:br w:type="page"/>
      </w:r>
      <w:r w:rsidR="00000BEE">
        <w:rPr>
          <w:rFonts w:ascii="Arial" w:hAnsi="Arial" w:cs="Arial"/>
          <w:b/>
        </w:rPr>
        <w:lastRenderedPageBreak/>
        <w:t>9</w:t>
      </w:r>
      <w:r w:rsidR="00000BEE" w:rsidRPr="00743314">
        <w:rPr>
          <w:rFonts w:ascii="Arial" w:hAnsi="Arial" w:cs="Arial"/>
          <w:b/>
        </w:rPr>
        <w:t xml:space="preserve"> </w:t>
      </w:r>
      <w:r w:rsidRPr="00743314">
        <w:rPr>
          <w:rFonts w:ascii="Arial" w:hAnsi="Arial" w:cs="Arial"/>
          <w:b/>
        </w:rPr>
        <w:t xml:space="preserve">- </w:t>
      </w:r>
      <w:r w:rsidRPr="00743314">
        <w:rPr>
          <w:rFonts w:ascii="Arial" w:hAnsi="Arial" w:cs="Arial"/>
          <w:b/>
          <w:caps/>
        </w:rPr>
        <w:t>Identification et</w:t>
      </w:r>
      <w:r>
        <w:rPr>
          <w:rFonts w:ascii="Arial" w:hAnsi="Arial" w:cs="Arial"/>
          <w:b/>
        </w:rPr>
        <w:t xml:space="preserve"> </w:t>
      </w:r>
      <w:r w:rsidRPr="00743314">
        <w:rPr>
          <w:rFonts w:ascii="Arial" w:hAnsi="Arial" w:cs="Arial"/>
          <w:b/>
          <w:caps/>
        </w:rPr>
        <w:t xml:space="preserve">Maîtrise des situations d’urgence et </w:t>
      </w:r>
      <w:r>
        <w:rPr>
          <w:rFonts w:ascii="Arial" w:hAnsi="Arial" w:cs="Arial"/>
          <w:b/>
          <w:caps/>
        </w:rPr>
        <w:t xml:space="preserve">des </w:t>
      </w:r>
      <w:r w:rsidRPr="00743314">
        <w:rPr>
          <w:rFonts w:ascii="Arial" w:hAnsi="Arial" w:cs="Arial"/>
          <w:b/>
          <w:caps/>
        </w:rPr>
        <w:t>dysfonctionnements</w:t>
      </w:r>
      <w:r>
        <w:rPr>
          <w:rFonts w:ascii="Arial" w:hAnsi="Arial" w:cs="Arial"/>
          <w:b/>
          <w:caps/>
        </w:rPr>
        <w:t> :</w:t>
      </w:r>
      <w:r w:rsidRPr="00743314">
        <w:rPr>
          <w:rFonts w:ascii="Arial" w:hAnsi="Arial" w:cs="Arial"/>
          <w:b/>
          <w:caps/>
        </w:rPr>
        <w:t xml:space="preserve"> </w:t>
      </w:r>
    </w:p>
    <w:p w14:paraId="707A5CFE" w14:textId="77777777" w:rsidR="007A4D83" w:rsidRDefault="007A4D83" w:rsidP="007A4D83">
      <w:pPr>
        <w:rPr>
          <w:rFonts w:ascii="Arial" w:hAnsi="Arial" w:cs="Arial"/>
        </w:rPr>
      </w:pPr>
      <w:r w:rsidRPr="006A0E54">
        <w:rPr>
          <w:rFonts w:ascii="Arial" w:hAnsi="Arial" w:cs="Arial"/>
        </w:rPr>
        <w:t xml:space="preserve">(L’entreprise procédera à l’identification des situations d’urgence et </w:t>
      </w:r>
      <w:r>
        <w:rPr>
          <w:rFonts w:ascii="Arial" w:hAnsi="Arial" w:cs="Arial"/>
        </w:rPr>
        <w:t xml:space="preserve">des </w:t>
      </w:r>
      <w:r w:rsidRPr="006A0E54">
        <w:rPr>
          <w:rFonts w:ascii="Arial" w:hAnsi="Arial" w:cs="Arial"/>
        </w:rPr>
        <w:t>dysfonctionnements propres à son activité)</w:t>
      </w:r>
    </w:p>
    <w:p w14:paraId="214E7390" w14:textId="77777777" w:rsidR="007A4D83" w:rsidRPr="006A0E54" w:rsidRDefault="007A4D83" w:rsidP="007A4D83">
      <w:pPr>
        <w:jc w:val="center"/>
        <w:rPr>
          <w:rFonts w:ascii="Arial" w:hAnsi="Arial" w:cs="Arial"/>
        </w:rPr>
      </w:pPr>
    </w:p>
    <w:tbl>
      <w:tblPr>
        <w:tblW w:w="154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0"/>
        <w:gridCol w:w="1620"/>
        <w:gridCol w:w="4680"/>
        <w:gridCol w:w="6300"/>
        <w:gridCol w:w="1260"/>
      </w:tblGrid>
      <w:tr w:rsidR="007A4D83" w:rsidRPr="00C44392" w14:paraId="4CA367AB" w14:textId="77777777" w:rsidTr="00C44392">
        <w:trPr>
          <w:trHeight w:val="518"/>
        </w:trPr>
        <w:tc>
          <w:tcPr>
            <w:tcW w:w="1620" w:type="dxa"/>
            <w:vAlign w:val="center"/>
          </w:tcPr>
          <w:p w14:paraId="59B41561" w14:textId="77777777" w:rsidR="007A4D83" w:rsidRPr="00C44392" w:rsidRDefault="007A4D83" w:rsidP="00C44392">
            <w:pPr>
              <w:jc w:val="center"/>
              <w:rPr>
                <w:rFonts w:ascii="Arial" w:hAnsi="Arial" w:cs="Arial"/>
                <w:b/>
              </w:rPr>
            </w:pPr>
            <w:r w:rsidRPr="00C44392">
              <w:rPr>
                <w:rFonts w:ascii="Arial" w:hAnsi="Arial" w:cs="Arial"/>
                <w:b/>
              </w:rPr>
              <w:t>Entreprise</w:t>
            </w:r>
          </w:p>
        </w:tc>
        <w:tc>
          <w:tcPr>
            <w:tcW w:w="1620" w:type="dxa"/>
            <w:vAlign w:val="center"/>
          </w:tcPr>
          <w:p w14:paraId="6CA521AC" w14:textId="77777777" w:rsidR="007A4D83" w:rsidRPr="00C44392" w:rsidRDefault="007A4D83" w:rsidP="00C44392">
            <w:pPr>
              <w:jc w:val="center"/>
              <w:rPr>
                <w:rFonts w:ascii="Arial" w:hAnsi="Arial" w:cs="Arial"/>
                <w:b/>
              </w:rPr>
            </w:pPr>
            <w:r w:rsidRPr="00C44392">
              <w:rPr>
                <w:rFonts w:ascii="Arial" w:hAnsi="Arial" w:cs="Arial"/>
                <w:b/>
              </w:rPr>
              <w:t>Référence</w:t>
            </w:r>
          </w:p>
        </w:tc>
        <w:tc>
          <w:tcPr>
            <w:tcW w:w="4680" w:type="dxa"/>
            <w:vAlign w:val="center"/>
          </w:tcPr>
          <w:p w14:paraId="1609B1DB" w14:textId="77777777" w:rsidR="007A4D83" w:rsidRPr="00C44392" w:rsidRDefault="007A4D83" w:rsidP="00C44392">
            <w:pPr>
              <w:jc w:val="center"/>
              <w:rPr>
                <w:rFonts w:ascii="Arial" w:hAnsi="Arial" w:cs="Arial"/>
                <w:b/>
              </w:rPr>
            </w:pPr>
            <w:r w:rsidRPr="00C44392">
              <w:rPr>
                <w:rFonts w:ascii="Arial" w:hAnsi="Arial" w:cs="Arial"/>
                <w:b/>
              </w:rPr>
              <w:t>Identification des situations d’urgence et des dysfonctionnements</w:t>
            </w:r>
          </w:p>
        </w:tc>
        <w:tc>
          <w:tcPr>
            <w:tcW w:w="6300" w:type="dxa"/>
            <w:vAlign w:val="center"/>
          </w:tcPr>
          <w:p w14:paraId="0CF8E778" w14:textId="77777777" w:rsidR="007A4D83" w:rsidRPr="00C44392" w:rsidRDefault="007A4D83" w:rsidP="00C44392">
            <w:pPr>
              <w:jc w:val="center"/>
              <w:rPr>
                <w:rFonts w:ascii="Arial" w:hAnsi="Arial" w:cs="Arial"/>
                <w:b/>
              </w:rPr>
            </w:pPr>
            <w:r w:rsidRPr="00C44392">
              <w:rPr>
                <w:rFonts w:ascii="Arial" w:hAnsi="Arial" w:cs="Arial"/>
                <w:b/>
              </w:rPr>
              <w:t>Proposition des mesures préventives et/ou correctives retenues par l’entreprise</w:t>
            </w:r>
          </w:p>
        </w:tc>
        <w:tc>
          <w:tcPr>
            <w:tcW w:w="1260" w:type="dxa"/>
            <w:vAlign w:val="center"/>
          </w:tcPr>
          <w:p w14:paraId="43D48FF4" w14:textId="77777777" w:rsidR="007A4D83" w:rsidRPr="00C44392" w:rsidRDefault="007A4D83" w:rsidP="00C44392">
            <w:pPr>
              <w:jc w:val="center"/>
              <w:rPr>
                <w:rFonts w:ascii="Arial" w:hAnsi="Arial" w:cs="Arial"/>
                <w:b/>
              </w:rPr>
            </w:pPr>
            <w:r w:rsidRPr="00C44392">
              <w:rPr>
                <w:rFonts w:ascii="Arial" w:hAnsi="Arial" w:cs="Arial"/>
                <w:b/>
              </w:rPr>
              <w:t>Décision CEA</w:t>
            </w:r>
          </w:p>
        </w:tc>
      </w:tr>
      <w:tr w:rsidR="007A4D83" w:rsidRPr="00C44392" w14:paraId="2710478B" w14:textId="77777777" w:rsidTr="00C44392">
        <w:trPr>
          <w:trHeight w:val="526"/>
        </w:trPr>
        <w:tc>
          <w:tcPr>
            <w:tcW w:w="1620" w:type="dxa"/>
            <w:vAlign w:val="center"/>
          </w:tcPr>
          <w:p w14:paraId="33CCF7C5" w14:textId="77777777" w:rsidR="007A4D83" w:rsidRPr="00C44392" w:rsidRDefault="007A4D83" w:rsidP="00C44392">
            <w:pPr>
              <w:jc w:val="center"/>
              <w:rPr>
                <w:rFonts w:ascii="Arial" w:hAnsi="Arial" w:cs="Arial"/>
                <w:i/>
                <w:sz w:val="20"/>
                <w:szCs w:val="20"/>
              </w:rPr>
            </w:pPr>
            <w:r w:rsidRPr="00C44392">
              <w:rPr>
                <w:rFonts w:ascii="Arial" w:hAnsi="Arial" w:cs="Arial"/>
                <w:i/>
                <w:sz w:val="20"/>
                <w:szCs w:val="20"/>
              </w:rPr>
              <w:t>XXX</w:t>
            </w:r>
          </w:p>
        </w:tc>
        <w:tc>
          <w:tcPr>
            <w:tcW w:w="1620" w:type="dxa"/>
            <w:vAlign w:val="center"/>
          </w:tcPr>
          <w:p w14:paraId="594A0294" w14:textId="77777777" w:rsidR="007A4D83" w:rsidRPr="00C44392" w:rsidRDefault="007A4D83" w:rsidP="00C44392">
            <w:pPr>
              <w:jc w:val="center"/>
              <w:rPr>
                <w:rFonts w:ascii="Arial" w:hAnsi="Arial" w:cs="Arial"/>
                <w:i/>
                <w:sz w:val="20"/>
                <w:szCs w:val="20"/>
              </w:rPr>
            </w:pPr>
            <w:r w:rsidRPr="00C44392">
              <w:rPr>
                <w:rFonts w:ascii="Arial" w:hAnsi="Arial" w:cs="Arial"/>
                <w:i/>
                <w:sz w:val="20"/>
                <w:szCs w:val="20"/>
              </w:rPr>
              <w:t xml:space="preserve">SUD </w:t>
            </w:r>
            <w:r w:rsidR="00971933" w:rsidRPr="00C44392">
              <w:rPr>
                <w:rFonts w:ascii="Arial" w:hAnsi="Arial" w:cs="Arial"/>
                <w:i/>
                <w:sz w:val="20"/>
                <w:szCs w:val="20"/>
              </w:rPr>
              <w:t>Exemple</w:t>
            </w:r>
          </w:p>
        </w:tc>
        <w:tc>
          <w:tcPr>
            <w:tcW w:w="4680" w:type="dxa"/>
            <w:vAlign w:val="center"/>
          </w:tcPr>
          <w:p w14:paraId="0751C295" w14:textId="77777777" w:rsidR="007A4D83" w:rsidRPr="00C44392" w:rsidRDefault="007A4D83" w:rsidP="00023D29">
            <w:pPr>
              <w:rPr>
                <w:rFonts w:ascii="Arial" w:hAnsi="Arial" w:cs="Arial"/>
                <w:i/>
                <w:sz w:val="20"/>
                <w:szCs w:val="20"/>
              </w:rPr>
            </w:pPr>
            <w:r w:rsidRPr="00C44392">
              <w:rPr>
                <w:rFonts w:ascii="Arial" w:hAnsi="Arial" w:cs="Arial"/>
                <w:i/>
                <w:sz w:val="20"/>
                <w:szCs w:val="20"/>
              </w:rPr>
              <w:t xml:space="preserve">Ex : Incendie au niveau du stockage de produits chimiques </w:t>
            </w:r>
          </w:p>
        </w:tc>
        <w:tc>
          <w:tcPr>
            <w:tcW w:w="6300" w:type="dxa"/>
            <w:vAlign w:val="center"/>
          </w:tcPr>
          <w:p w14:paraId="66A2874C" w14:textId="77777777" w:rsidR="007A4D83" w:rsidRPr="00C44392" w:rsidRDefault="007A4D83" w:rsidP="00023D29">
            <w:pPr>
              <w:rPr>
                <w:rFonts w:ascii="Arial" w:hAnsi="Arial" w:cs="Arial"/>
                <w:b/>
                <w:bCs/>
                <w:i/>
                <w:sz w:val="20"/>
                <w:szCs w:val="20"/>
              </w:rPr>
            </w:pPr>
            <w:r w:rsidRPr="00C44392">
              <w:rPr>
                <w:rFonts w:ascii="Arial" w:hAnsi="Arial" w:cs="Arial"/>
                <w:b/>
                <w:bCs/>
                <w:i/>
                <w:sz w:val="20"/>
                <w:szCs w:val="20"/>
              </w:rPr>
              <w:t>Préventif :</w:t>
            </w:r>
          </w:p>
          <w:p w14:paraId="042D5F28" w14:textId="77777777" w:rsidR="007A4D83" w:rsidRPr="00C44392" w:rsidRDefault="007A4D83" w:rsidP="00023D29">
            <w:pPr>
              <w:rPr>
                <w:rFonts w:ascii="Arial" w:hAnsi="Arial" w:cs="Arial"/>
                <w:i/>
                <w:sz w:val="20"/>
                <w:szCs w:val="20"/>
              </w:rPr>
            </w:pPr>
            <w:r w:rsidRPr="00C44392">
              <w:rPr>
                <w:rFonts w:ascii="Arial" w:hAnsi="Arial" w:cs="Arial"/>
                <w:i/>
                <w:sz w:val="20"/>
                <w:szCs w:val="20"/>
              </w:rPr>
              <w:t>- Formation du personnel au risque incendie</w:t>
            </w:r>
          </w:p>
          <w:p w14:paraId="5BA82E43" w14:textId="77777777" w:rsidR="007A4D83" w:rsidRPr="00C44392" w:rsidRDefault="007A4D83" w:rsidP="00023D29">
            <w:pPr>
              <w:rPr>
                <w:rFonts w:ascii="Arial" w:hAnsi="Arial" w:cs="Arial"/>
                <w:i/>
                <w:sz w:val="20"/>
                <w:szCs w:val="20"/>
              </w:rPr>
            </w:pPr>
            <w:r w:rsidRPr="00C44392">
              <w:rPr>
                <w:rFonts w:ascii="Arial" w:hAnsi="Arial" w:cs="Arial"/>
                <w:i/>
                <w:sz w:val="20"/>
                <w:szCs w:val="20"/>
              </w:rPr>
              <w:t>- Quantités de produits chimiques stockées limitées</w:t>
            </w:r>
          </w:p>
          <w:p w14:paraId="5E03AB09" w14:textId="77777777" w:rsidR="007A4D83" w:rsidRPr="00C44392" w:rsidRDefault="007A4D83" w:rsidP="00023D29">
            <w:pPr>
              <w:rPr>
                <w:rFonts w:ascii="Arial" w:hAnsi="Arial" w:cs="Arial"/>
                <w:i/>
                <w:sz w:val="20"/>
                <w:szCs w:val="20"/>
              </w:rPr>
            </w:pPr>
            <w:r w:rsidRPr="00C44392">
              <w:rPr>
                <w:rFonts w:ascii="Arial" w:hAnsi="Arial" w:cs="Arial"/>
                <w:i/>
                <w:sz w:val="20"/>
                <w:szCs w:val="20"/>
              </w:rPr>
              <w:t>- Respect des consignes de sécurité</w:t>
            </w:r>
          </w:p>
          <w:p w14:paraId="4DC56B49" w14:textId="77777777" w:rsidR="007A4D83" w:rsidRPr="00C44392" w:rsidRDefault="007A4D83" w:rsidP="00023D29">
            <w:pPr>
              <w:rPr>
                <w:rFonts w:ascii="Arial" w:hAnsi="Arial" w:cs="Arial"/>
                <w:i/>
                <w:sz w:val="20"/>
                <w:szCs w:val="20"/>
              </w:rPr>
            </w:pPr>
            <w:r w:rsidRPr="00C44392">
              <w:rPr>
                <w:rFonts w:ascii="Arial" w:hAnsi="Arial" w:cs="Arial"/>
                <w:i/>
                <w:sz w:val="20"/>
                <w:szCs w:val="20"/>
              </w:rPr>
              <w:t>- Pas de produits inflammables utilisés</w:t>
            </w:r>
          </w:p>
          <w:p w14:paraId="29B1A264" w14:textId="77777777" w:rsidR="007A4D83" w:rsidRPr="00C44392" w:rsidRDefault="007A4D83" w:rsidP="00023D29">
            <w:pPr>
              <w:rPr>
                <w:rFonts w:ascii="Arial" w:hAnsi="Arial" w:cs="Arial"/>
                <w:b/>
                <w:bCs/>
                <w:i/>
                <w:sz w:val="20"/>
                <w:szCs w:val="20"/>
              </w:rPr>
            </w:pPr>
            <w:r w:rsidRPr="00C44392">
              <w:rPr>
                <w:rFonts w:ascii="Arial" w:hAnsi="Arial" w:cs="Arial"/>
                <w:b/>
                <w:bCs/>
                <w:i/>
                <w:sz w:val="20"/>
                <w:szCs w:val="20"/>
              </w:rPr>
              <w:t>Correctif :</w:t>
            </w:r>
          </w:p>
          <w:p w14:paraId="1EAFAC20" w14:textId="77777777" w:rsidR="007A4D83" w:rsidRPr="00C44392" w:rsidRDefault="007A4D83" w:rsidP="00023D29">
            <w:pPr>
              <w:rPr>
                <w:rFonts w:ascii="Arial" w:hAnsi="Arial" w:cs="Arial"/>
                <w:i/>
                <w:sz w:val="20"/>
                <w:szCs w:val="20"/>
              </w:rPr>
            </w:pPr>
            <w:r w:rsidRPr="00C44392">
              <w:rPr>
                <w:rFonts w:ascii="Arial" w:hAnsi="Arial" w:cs="Arial"/>
                <w:i/>
                <w:sz w:val="20"/>
                <w:szCs w:val="20"/>
              </w:rPr>
              <w:t>- Mise à disposition d’un téléphone cellulaire pour appel des secours</w:t>
            </w:r>
          </w:p>
        </w:tc>
        <w:tc>
          <w:tcPr>
            <w:tcW w:w="1260" w:type="dxa"/>
          </w:tcPr>
          <w:p w14:paraId="546AFA47" w14:textId="77777777" w:rsidR="007A4D83" w:rsidRPr="00C44392" w:rsidRDefault="007A4D83" w:rsidP="00023D29">
            <w:pPr>
              <w:rPr>
                <w:rFonts w:ascii="Arial" w:hAnsi="Arial" w:cs="Arial"/>
                <w:i/>
                <w:sz w:val="20"/>
                <w:szCs w:val="20"/>
              </w:rPr>
            </w:pPr>
          </w:p>
        </w:tc>
      </w:tr>
      <w:tr w:rsidR="007A4D83" w:rsidRPr="00C44392" w14:paraId="47875E62" w14:textId="77777777" w:rsidTr="00C44392">
        <w:trPr>
          <w:trHeight w:val="1134"/>
        </w:trPr>
        <w:tc>
          <w:tcPr>
            <w:tcW w:w="1620" w:type="dxa"/>
            <w:vAlign w:val="center"/>
          </w:tcPr>
          <w:p w14:paraId="3695597E" w14:textId="280A7B03" w:rsidR="007A4D83" w:rsidRPr="00C44392" w:rsidRDefault="008764EB" w:rsidP="00C44392">
            <w:pPr>
              <w:jc w:val="center"/>
              <w:rPr>
                <w:rFonts w:ascii="Arial" w:hAnsi="Arial" w:cs="Arial"/>
                <w:i/>
                <w:sz w:val="20"/>
                <w:szCs w:val="20"/>
              </w:rPr>
            </w:pPr>
            <w:r w:rsidRPr="00C44392">
              <w:rPr>
                <w:rFonts w:ascii="Arial" w:hAnsi="Arial" w:cs="Arial"/>
                <w:i/>
                <w:sz w:val="20"/>
                <w:szCs w:val="20"/>
              </w:rPr>
              <w:t>XXX</w:t>
            </w:r>
          </w:p>
        </w:tc>
        <w:tc>
          <w:tcPr>
            <w:tcW w:w="1620" w:type="dxa"/>
            <w:vAlign w:val="center"/>
          </w:tcPr>
          <w:p w14:paraId="1A9700E1" w14:textId="69F84025" w:rsidR="007A4D83" w:rsidRPr="00C44392" w:rsidRDefault="007A4D83" w:rsidP="00C44392">
            <w:pPr>
              <w:jc w:val="center"/>
              <w:rPr>
                <w:rFonts w:ascii="Arial" w:hAnsi="Arial" w:cs="Arial"/>
                <w:i/>
                <w:sz w:val="20"/>
                <w:szCs w:val="20"/>
              </w:rPr>
            </w:pPr>
            <w:r w:rsidRPr="00C44392">
              <w:rPr>
                <w:rFonts w:ascii="Arial" w:hAnsi="Arial" w:cs="Arial"/>
                <w:i/>
                <w:sz w:val="20"/>
                <w:szCs w:val="20"/>
              </w:rPr>
              <w:t xml:space="preserve">SUD </w:t>
            </w:r>
            <w:r w:rsidR="00971933" w:rsidRPr="00C44392">
              <w:rPr>
                <w:rFonts w:ascii="Arial" w:hAnsi="Arial" w:cs="Arial"/>
                <w:i/>
                <w:sz w:val="20"/>
                <w:szCs w:val="20"/>
              </w:rPr>
              <w:t>1</w:t>
            </w:r>
            <w:r w:rsidR="008764EB">
              <w:rPr>
                <w:rFonts w:ascii="Arial" w:hAnsi="Arial" w:cs="Arial"/>
                <w:i/>
                <w:sz w:val="20"/>
                <w:szCs w:val="20"/>
              </w:rPr>
              <w:t xml:space="preserve"> Exemple</w:t>
            </w:r>
          </w:p>
        </w:tc>
        <w:tc>
          <w:tcPr>
            <w:tcW w:w="4680" w:type="dxa"/>
            <w:vAlign w:val="center"/>
          </w:tcPr>
          <w:p w14:paraId="2E0983DE" w14:textId="07F46137" w:rsidR="007A4D83" w:rsidRPr="00C44392" w:rsidRDefault="008764EB" w:rsidP="00BD3D1B">
            <w:pPr>
              <w:rPr>
                <w:rFonts w:ascii="Arial" w:hAnsi="Arial" w:cs="Arial"/>
                <w:i/>
                <w:sz w:val="20"/>
                <w:szCs w:val="20"/>
              </w:rPr>
            </w:pPr>
            <w:r w:rsidRPr="00C44392">
              <w:rPr>
                <w:rFonts w:ascii="Arial" w:hAnsi="Arial" w:cs="Arial"/>
                <w:i/>
                <w:sz w:val="20"/>
                <w:szCs w:val="20"/>
              </w:rPr>
              <w:t xml:space="preserve">Ex : </w:t>
            </w:r>
            <w:r>
              <w:rPr>
                <w:rFonts w:ascii="Arial" w:hAnsi="Arial" w:cs="Arial"/>
                <w:i/>
                <w:sz w:val="20"/>
                <w:szCs w:val="20"/>
              </w:rPr>
              <w:t>Déversement d’hydrocarbures</w:t>
            </w:r>
            <w:r w:rsidR="00BD3D1B">
              <w:rPr>
                <w:rFonts w:ascii="Arial" w:hAnsi="Arial" w:cs="Arial"/>
                <w:i/>
                <w:sz w:val="20"/>
                <w:szCs w:val="20"/>
              </w:rPr>
              <w:t xml:space="preserve"> (carburants…)</w:t>
            </w:r>
          </w:p>
        </w:tc>
        <w:tc>
          <w:tcPr>
            <w:tcW w:w="6300" w:type="dxa"/>
            <w:vAlign w:val="center"/>
          </w:tcPr>
          <w:p w14:paraId="1334B644" w14:textId="77777777" w:rsidR="008764EB" w:rsidRPr="00C44392" w:rsidRDefault="008764EB" w:rsidP="008764EB">
            <w:pPr>
              <w:rPr>
                <w:rFonts w:ascii="Arial" w:hAnsi="Arial" w:cs="Arial"/>
                <w:b/>
                <w:bCs/>
                <w:i/>
                <w:sz w:val="20"/>
                <w:szCs w:val="20"/>
              </w:rPr>
            </w:pPr>
            <w:r w:rsidRPr="00C44392">
              <w:rPr>
                <w:rFonts w:ascii="Arial" w:hAnsi="Arial" w:cs="Arial"/>
                <w:b/>
                <w:bCs/>
                <w:i/>
                <w:sz w:val="20"/>
                <w:szCs w:val="20"/>
              </w:rPr>
              <w:t>Préventif :</w:t>
            </w:r>
          </w:p>
          <w:p w14:paraId="0E48148C" w14:textId="01119063" w:rsidR="008764EB" w:rsidRPr="00C44392" w:rsidRDefault="008764EB" w:rsidP="00BD3D1B">
            <w:pPr>
              <w:rPr>
                <w:rFonts w:ascii="Arial" w:hAnsi="Arial" w:cs="Arial"/>
                <w:i/>
                <w:sz w:val="20"/>
                <w:szCs w:val="20"/>
              </w:rPr>
            </w:pPr>
            <w:r w:rsidRPr="00C44392">
              <w:rPr>
                <w:rFonts w:ascii="Arial" w:hAnsi="Arial" w:cs="Arial"/>
                <w:i/>
                <w:sz w:val="20"/>
                <w:szCs w:val="20"/>
              </w:rPr>
              <w:t xml:space="preserve">- </w:t>
            </w:r>
            <w:r>
              <w:rPr>
                <w:rFonts w:ascii="Arial" w:hAnsi="Arial" w:cs="Arial"/>
                <w:i/>
                <w:sz w:val="20"/>
                <w:szCs w:val="20"/>
              </w:rPr>
              <w:t xml:space="preserve">Vérification périodique réglementaire de l’état de la conformité des </w:t>
            </w:r>
            <w:r w:rsidR="0076090B">
              <w:rPr>
                <w:rFonts w:ascii="Arial" w:hAnsi="Arial" w:cs="Arial"/>
                <w:i/>
                <w:sz w:val="20"/>
                <w:szCs w:val="20"/>
              </w:rPr>
              <w:t>équipements</w:t>
            </w:r>
          </w:p>
          <w:p w14:paraId="7E490729" w14:textId="77777777" w:rsidR="008764EB" w:rsidRPr="00C44392" w:rsidRDefault="008764EB" w:rsidP="008764EB">
            <w:pPr>
              <w:rPr>
                <w:rFonts w:ascii="Arial" w:hAnsi="Arial" w:cs="Arial"/>
                <w:b/>
                <w:bCs/>
                <w:i/>
                <w:sz w:val="20"/>
                <w:szCs w:val="20"/>
              </w:rPr>
            </w:pPr>
            <w:r w:rsidRPr="00C44392">
              <w:rPr>
                <w:rFonts w:ascii="Arial" w:hAnsi="Arial" w:cs="Arial"/>
                <w:b/>
                <w:bCs/>
                <w:i/>
                <w:sz w:val="20"/>
                <w:szCs w:val="20"/>
              </w:rPr>
              <w:t>Correctif :</w:t>
            </w:r>
          </w:p>
          <w:p w14:paraId="3E14A41B" w14:textId="0F7AE73A" w:rsidR="007A4D83" w:rsidRPr="00C44392" w:rsidRDefault="008764EB" w:rsidP="00301A2F">
            <w:pPr>
              <w:rPr>
                <w:rFonts w:ascii="Arial" w:hAnsi="Arial" w:cs="Arial"/>
                <w:i/>
                <w:sz w:val="20"/>
                <w:szCs w:val="20"/>
              </w:rPr>
            </w:pPr>
            <w:r w:rsidRPr="00C44392">
              <w:rPr>
                <w:rFonts w:ascii="Arial" w:hAnsi="Arial" w:cs="Arial"/>
                <w:i/>
                <w:sz w:val="20"/>
                <w:szCs w:val="20"/>
              </w:rPr>
              <w:t xml:space="preserve">- Mise à disposition </w:t>
            </w:r>
            <w:r>
              <w:rPr>
                <w:rFonts w:ascii="Arial" w:hAnsi="Arial" w:cs="Arial"/>
                <w:i/>
                <w:sz w:val="20"/>
                <w:szCs w:val="20"/>
              </w:rPr>
              <w:t>d’absorbants</w:t>
            </w:r>
            <w:r w:rsidR="00BD3D1B">
              <w:rPr>
                <w:rFonts w:ascii="Arial" w:hAnsi="Arial" w:cs="Arial"/>
                <w:i/>
                <w:sz w:val="20"/>
                <w:szCs w:val="20"/>
              </w:rPr>
              <w:t xml:space="preserve"> </w:t>
            </w:r>
            <w:r w:rsidR="00301A2F">
              <w:rPr>
                <w:rFonts w:ascii="Arial" w:hAnsi="Arial" w:cs="Arial"/>
                <w:i/>
                <w:sz w:val="20"/>
                <w:szCs w:val="20"/>
              </w:rPr>
              <w:t>conforme à la nature des produits à absorber</w:t>
            </w:r>
          </w:p>
        </w:tc>
        <w:tc>
          <w:tcPr>
            <w:tcW w:w="1260" w:type="dxa"/>
          </w:tcPr>
          <w:p w14:paraId="38E86C16" w14:textId="77777777" w:rsidR="007A4D83" w:rsidRPr="00C44392" w:rsidRDefault="007A4D83" w:rsidP="00023D29">
            <w:pPr>
              <w:rPr>
                <w:rFonts w:ascii="Arial" w:hAnsi="Arial" w:cs="Arial"/>
                <w:sz w:val="20"/>
                <w:szCs w:val="20"/>
              </w:rPr>
            </w:pPr>
          </w:p>
        </w:tc>
      </w:tr>
      <w:tr w:rsidR="007A4D83" w:rsidRPr="00C44392" w14:paraId="19771EF2" w14:textId="77777777" w:rsidTr="00C44392">
        <w:trPr>
          <w:trHeight w:val="1134"/>
        </w:trPr>
        <w:tc>
          <w:tcPr>
            <w:tcW w:w="1620" w:type="dxa"/>
            <w:vAlign w:val="center"/>
          </w:tcPr>
          <w:p w14:paraId="2F3CC000" w14:textId="77777777" w:rsidR="007A4D83" w:rsidRPr="00C44392" w:rsidRDefault="007A4D83" w:rsidP="00C44392">
            <w:pPr>
              <w:jc w:val="center"/>
              <w:rPr>
                <w:rFonts w:ascii="Arial" w:hAnsi="Arial" w:cs="Arial"/>
                <w:i/>
                <w:sz w:val="20"/>
                <w:szCs w:val="20"/>
              </w:rPr>
            </w:pPr>
          </w:p>
        </w:tc>
        <w:tc>
          <w:tcPr>
            <w:tcW w:w="1620" w:type="dxa"/>
            <w:vAlign w:val="center"/>
          </w:tcPr>
          <w:p w14:paraId="489E9724" w14:textId="77777777" w:rsidR="007A4D83" w:rsidRPr="00C44392" w:rsidRDefault="007A4D83" w:rsidP="00C44392">
            <w:pPr>
              <w:jc w:val="center"/>
              <w:rPr>
                <w:rFonts w:ascii="Arial" w:hAnsi="Arial" w:cs="Arial"/>
                <w:i/>
                <w:sz w:val="20"/>
                <w:szCs w:val="20"/>
              </w:rPr>
            </w:pPr>
            <w:r w:rsidRPr="00C44392">
              <w:rPr>
                <w:rFonts w:ascii="Arial" w:hAnsi="Arial" w:cs="Arial"/>
                <w:i/>
                <w:sz w:val="20"/>
                <w:szCs w:val="20"/>
              </w:rPr>
              <w:t xml:space="preserve">SUD </w:t>
            </w:r>
            <w:r w:rsidR="00971933" w:rsidRPr="00C44392">
              <w:rPr>
                <w:rFonts w:ascii="Arial" w:hAnsi="Arial" w:cs="Arial"/>
                <w:i/>
                <w:sz w:val="20"/>
                <w:szCs w:val="20"/>
              </w:rPr>
              <w:t>2</w:t>
            </w:r>
          </w:p>
        </w:tc>
        <w:tc>
          <w:tcPr>
            <w:tcW w:w="4680" w:type="dxa"/>
            <w:vAlign w:val="center"/>
          </w:tcPr>
          <w:p w14:paraId="07192370" w14:textId="77777777" w:rsidR="007A4D83" w:rsidRPr="00C44392" w:rsidRDefault="007A4D83" w:rsidP="00023D29">
            <w:pPr>
              <w:rPr>
                <w:rFonts w:ascii="Arial" w:hAnsi="Arial" w:cs="Arial"/>
                <w:i/>
                <w:sz w:val="20"/>
                <w:szCs w:val="20"/>
              </w:rPr>
            </w:pPr>
          </w:p>
        </w:tc>
        <w:tc>
          <w:tcPr>
            <w:tcW w:w="6300" w:type="dxa"/>
            <w:vAlign w:val="center"/>
          </w:tcPr>
          <w:p w14:paraId="6A712D9E" w14:textId="77777777" w:rsidR="007A4D83" w:rsidRPr="00C44392" w:rsidRDefault="007A4D83" w:rsidP="00023D29">
            <w:pPr>
              <w:rPr>
                <w:rFonts w:ascii="Arial" w:hAnsi="Arial" w:cs="Arial"/>
                <w:i/>
                <w:sz w:val="20"/>
                <w:szCs w:val="20"/>
              </w:rPr>
            </w:pPr>
          </w:p>
        </w:tc>
        <w:tc>
          <w:tcPr>
            <w:tcW w:w="1260" w:type="dxa"/>
          </w:tcPr>
          <w:p w14:paraId="12EFED81" w14:textId="77777777" w:rsidR="007A4D83" w:rsidRPr="00C44392" w:rsidRDefault="007A4D83" w:rsidP="00023D29">
            <w:pPr>
              <w:rPr>
                <w:rFonts w:ascii="Arial" w:hAnsi="Arial" w:cs="Arial"/>
                <w:sz w:val="20"/>
                <w:szCs w:val="20"/>
              </w:rPr>
            </w:pPr>
          </w:p>
        </w:tc>
      </w:tr>
      <w:tr w:rsidR="007A4D83" w:rsidRPr="00C44392" w14:paraId="3726F4CD" w14:textId="77777777" w:rsidTr="00C44392">
        <w:trPr>
          <w:trHeight w:val="1134"/>
        </w:trPr>
        <w:tc>
          <w:tcPr>
            <w:tcW w:w="1620" w:type="dxa"/>
            <w:vAlign w:val="center"/>
          </w:tcPr>
          <w:p w14:paraId="09EADC6B" w14:textId="77777777" w:rsidR="007A4D83" w:rsidRPr="00C44392" w:rsidRDefault="007A4D83" w:rsidP="00C44392">
            <w:pPr>
              <w:jc w:val="center"/>
              <w:rPr>
                <w:rFonts w:ascii="Arial" w:hAnsi="Arial" w:cs="Arial"/>
                <w:i/>
                <w:sz w:val="20"/>
                <w:szCs w:val="20"/>
              </w:rPr>
            </w:pPr>
          </w:p>
        </w:tc>
        <w:tc>
          <w:tcPr>
            <w:tcW w:w="1620" w:type="dxa"/>
            <w:vAlign w:val="center"/>
          </w:tcPr>
          <w:p w14:paraId="1216B8AF" w14:textId="77777777" w:rsidR="007A4D83" w:rsidRPr="00C44392" w:rsidRDefault="007A4D83" w:rsidP="00C44392">
            <w:pPr>
              <w:jc w:val="center"/>
              <w:rPr>
                <w:rFonts w:ascii="Arial" w:hAnsi="Arial" w:cs="Arial"/>
                <w:i/>
                <w:sz w:val="20"/>
                <w:szCs w:val="20"/>
              </w:rPr>
            </w:pPr>
            <w:r w:rsidRPr="00C44392">
              <w:rPr>
                <w:rFonts w:ascii="Arial" w:hAnsi="Arial" w:cs="Arial"/>
                <w:i/>
                <w:sz w:val="20"/>
                <w:szCs w:val="20"/>
              </w:rPr>
              <w:t xml:space="preserve">SUD </w:t>
            </w:r>
            <w:r w:rsidR="00971933" w:rsidRPr="00C44392">
              <w:rPr>
                <w:rFonts w:ascii="Arial" w:hAnsi="Arial" w:cs="Arial"/>
                <w:i/>
                <w:sz w:val="20"/>
                <w:szCs w:val="20"/>
              </w:rPr>
              <w:t>3</w:t>
            </w:r>
          </w:p>
        </w:tc>
        <w:tc>
          <w:tcPr>
            <w:tcW w:w="4680" w:type="dxa"/>
            <w:vAlign w:val="center"/>
          </w:tcPr>
          <w:p w14:paraId="0CB7D3D0" w14:textId="77777777" w:rsidR="007A4D83" w:rsidRPr="00C44392" w:rsidRDefault="007A4D83" w:rsidP="00023D29">
            <w:pPr>
              <w:rPr>
                <w:rFonts w:ascii="Arial" w:hAnsi="Arial" w:cs="Arial"/>
                <w:i/>
                <w:sz w:val="20"/>
                <w:szCs w:val="20"/>
              </w:rPr>
            </w:pPr>
          </w:p>
        </w:tc>
        <w:tc>
          <w:tcPr>
            <w:tcW w:w="6300" w:type="dxa"/>
            <w:vAlign w:val="center"/>
          </w:tcPr>
          <w:p w14:paraId="03459BEC" w14:textId="77777777" w:rsidR="007A4D83" w:rsidRPr="00C44392" w:rsidRDefault="007A4D83" w:rsidP="00023D29">
            <w:pPr>
              <w:rPr>
                <w:rFonts w:ascii="Arial" w:hAnsi="Arial" w:cs="Arial"/>
                <w:i/>
                <w:sz w:val="20"/>
                <w:szCs w:val="20"/>
              </w:rPr>
            </w:pPr>
          </w:p>
        </w:tc>
        <w:tc>
          <w:tcPr>
            <w:tcW w:w="1260" w:type="dxa"/>
          </w:tcPr>
          <w:p w14:paraId="207B598B" w14:textId="77777777" w:rsidR="007A4D83" w:rsidRPr="00C44392" w:rsidRDefault="007A4D83" w:rsidP="00023D29">
            <w:pPr>
              <w:rPr>
                <w:rFonts w:ascii="Arial" w:hAnsi="Arial" w:cs="Arial"/>
                <w:sz w:val="20"/>
                <w:szCs w:val="20"/>
              </w:rPr>
            </w:pPr>
          </w:p>
        </w:tc>
      </w:tr>
      <w:tr w:rsidR="007A4D83" w:rsidRPr="00C44392" w14:paraId="188D3A2E" w14:textId="77777777" w:rsidTr="00C44392">
        <w:trPr>
          <w:trHeight w:val="1134"/>
        </w:trPr>
        <w:tc>
          <w:tcPr>
            <w:tcW w:w="1620" w:type="dxa"/>
            <w:vAlign w:val="center"/>
          </w:tcPr>
          <w:p w14:paraId="6C8A3C01" w14:textId="77777777" w:rsidR="007A4D83" w:rsidRPr="00C44392" w:rsidRDefault="007A4D83" w:rsidP="00C44392">
            <w:pPr>
              <w:jc w:val="center"/>
              <w:rPr>
                <w:rFonts w:ascii="Arial" w:hAnsi="Arial" w:cs="Arial"/>
                <w:i/>
                <w:sz w:val="20"/>
                <w:szCs w:val="20"/>
              </w:rPr>
            </w:pPr>
          </w:p>
        </w:tc>
        <w:tc>
          <w:tcPr>
            <w:tcW w:w="1620" w:type="dxa"/>
            <w:vAlign w:val="center"/>
          </w:tcPr>
          <w:p w14:paraId="0E2CE2E9" w14:textId="77777777" w:rsidR="007A4D83" w:rsidRPr="00C44392" w:rsidRDefault="007A4D83" w:rsidP="00C44392">
            <w:pPr>
              <w:jc w:val="center"/>
              <w:rPr>
                <w:rFonts w:ascii="Arial" w:hAnsi="Arial" w:cs="Arial"/>
                <w:i/>
                <w:sz w:val="20"/>
                <w:szCs w:val="20"/>
              </w:rPr>
            </w:pPr>
            <w:r w:rsidRPr="00C44392">
              <w:rPr>
                <w:rFonts w:ascii="Arial" w:hAnsi="Arial" w:cs="Arial"/>
                <w:i/>
                <w:sz w:val="20"/>
                <w:szCs w:val="20"/>
              </w:rPr>
              <w:t xml:space="preserve">SUD </w:t>
            </w:r>
            <w:r w:rsidR="00971933" w:rsidRPr="00C44392">
              <w:rPr>
                <w:rFonts w:ascii="Arial" w:hAnsi="Arial" w:cs="Arial"/>
                <w:i/>
                <w:sz w:val="20"/>
                <w:szCs w:val="20"/>
              </w:rPr>
              <w:t>4</w:t>
            </w:r>
          </w:p>
        </w:tc>
        <w:tc>
          <w:tcPr>
            <w:tcW w:w="4680" w:type="dxa"/>
            <w:vAlign w:val="center"/>
          </w:tcPr>
          <w:p w14:paraId="6B09B186" w14:textId="77777777" w:rsidR="007A4D83" w:rsidRPr="00C44392" w:rsidRDefault="007A4D83" w:rsidP="00023D29">
            <w:pPr>
              <w:rPr>
                <w:rFonts w:ascii="Arial" w:hAnsi="Arial" w:cs="Arial"/>
                <w:i/>
                <w:sz w:val="20"/>
                <w:szCs w:val="20"/>
              </w:rPr>
            </w:pPr>
          </w:p>
        </w:tc>
        <w:tc>
          <w:tcPr>
            <w:tcW w:w="6300" w:type="dxa"/>
            <w:vAlign w:val="center"/>
          </w:tcPr>
          <w:p w14:paraId="6DEC5A50" w14:textId="77777777" w:rsidR="007A4D83" w:rsidRPr="00C44392" w:rsidRDefault="007A4D83" w:rsidP="00023D29">
            <w:pPr>
              <w:rPr>
                <w:rFonts w:ascii="Arial" w:hAnsi="Arial" w:cs="Arial"/>
                <w:i/>
                <w:sz w:val="20"/>
                <w:szCs w:val="20"/>
              </w:rPr>
            </w:pPr>
          </w:p>
        </w:tc>
        <w:tc>
          <w:tcPr>
            <w:tcW w:w="1260" w:type="dxa"/>
          </w:tcPr>
          <w:p w14:paraId="1F5199FD" w14:textId="77777777" w:rsidR="007A4D83" w:rsidRPr="00C44392" w:rsidRDefault="007A4D83" w:rsidP="00023D29">
            <w:pPr>
              <w:rPr>
                <w:rFonts w:ascii="Arial" w:hAnsi="Arial" w:cs="Arial"/>
                <w:sz w:val="20"/>
                <w:szCs w:val="20"/>
              </w:rPr>
            </w:pPr>
          </w:p>
        </w:tc>
      </w:tr>
      <w:tr w:rsidR="007A4D83" w:rsidRPr="00C44392" w14:paraId="5FB6C441" w14:textId="77777777" w:rsidTr="00C44392">
        <w:trPr>
          <w:trHeight w:val="1134"/>
        </w:trPr>
        <w:tc>
          <w:tcPr>
            <w:tcW w:w="1620" w:type="dxa"/>
            <w:vAlign w:val="center"/>
          </w:tcPr>
          <w:p w14:paraId="7CFDC42F" w14:textId="77777777" w:rsidR="007A4D83" w:rsidRPr="00C44392" w:rsidRDefault="007A4D83" w:rsidP="00C44392">
            <w:pPr>
              <w:jc w:val="center"/>
              <w:rPr>
                <w:rFonts w:ascii="Arial" w:hAnsi="Arial" w:cs="Arial"/>
                <w:i/>
                <w:sz w:val="20"/>
                <w:szCs w:val="20"/>
              </w:rPr>
            </w:pPr>
          </w:p>
        </w:tc>
        <w:tc>
          <w:tcPr>
            <w:tcW w:w="1620" w:type="dxa"/>
            <w:vAlign w:val="center"/>
          </w:tcPr>
          <w:p w14:paraId="2E5C383C" w14:textId="77777777" w:rsidR="007A4D83" w:rsidRPr="00C44392" w:rsidRDefault="007A4D83" w:rsidP="00C44392">
            <w:pPr>
              <w:jc w:val="center"/>
              <w:rPr>
                <w:rFonts w:ascii="Arial" w:hAnsi="Arial" w:cs="Arial"/>
                <w:i/>
                <w:sz w:val="20"/>
                <w:szCs w:val="20"/>
              </w:rPr>
            </w:pPr>
            <w:r w:rsidRPr="00C44392">
              <w:rPr>
                <w:rFonts w:ascii="Arial" w:hAnsi="Arial" w:cs="Arial"/>
                <w:i/>
                <w:sz w:val="20"/>
                <w:szCs w:val="20"/>
              </w:rPr>
              <w:t xml:space="preserve">SUD </w:t>
            </w:r>
            <w:r w:rsidR="00971933" w:rsidRPr="00C44392">
              <w:rPr>
                <w:rFonts w:ascii="Arial" w:hAnsi="Arial" w:cs="Arial"/>
                <w:i/>
                <w:sz w:val="20"/>
                <w:szCs w:val="20"/>
              </w:rPr>
              <w:t>5</w:t>
            </w:r>
          </w:p>
        </w:tc>
        <w:tc>
          <w:tcPr>
            <w:tcW w:w="4680" w:type="dxa"/>
            <w:vAlign w:val="center"/>
          </w:tcPr>
          <w:p w14:paraId="22E624B3" w14:textId="77777777" w:rsidR="007A4D83" w:rsidRPr="00C44392" w:rsidRDefault="007A4D83" w:rsidP="00023D29">
            <w:pPr>
              <w:rPr>
                <w:rFonts w:ascii="Arial" w:hAnsi="Arial" w:cs="Arial"/>
                <w:i/>
                <w:sz w:val="20"/>
                <w:szCs w:val="20"/>
              </w:rPr>
            </w:pPr>
          </w:p>
        </w:tc>
        <w:tc>
          <w:tcPr>
            <w:tcW w:w="6300" w:type="dxa"/>
            <w:vAlign w:val="center"/>
          </w:tcPr>
          <w:p w14:paraId="721AA4C4" w14:textId="77777777" w:rsidR="007A4D83" w:rsidRPr="00C44392" w:rsidRDefault="007A4D83" w:rsidP="00023D29">
            <w:pPr>
              <w:rPr>
                <w:rFonts w:ascii="Arial" w:hAnsi="Arial" w:cs="Arial"/>
                <w:i/>
                <w:sz w:val="20"/>
                <w:szCs w:val="20"/>
              </w:rPr>
            </w:pPr>
          </w:p>
        </w:tc>
        <w:tc>
          <w:tcPr>
            <w:tcW w:w="1260" w:type="dxa"/>
          </w:tcPr>
          <w:p w14:paraId="032FE6D2" w14:textId="77777777" w:rsidR="007A4D83" w:rsidRPr="00C44392" w:rsidRDefault="007A4D83" w:rsidP="00023D29">
            <w:pPr>
              <w:rPr>
                <w:rFonts w:ascii="Arial" w:hAnsi="Arial" w:cs="Arial"/>
                <w:sz w:val="20"/>
                <w:szCs w:val="20"/>
              </w:rPr>
            </w:pPr>
          </w:p>
        </w:tc>
      </w:tr>
    </w:tbl>
    <w:p w14:paraId="0193D3C7" w14:textId="77777777" w:rsidR="007A4D83" w:rsidRDefault="007A4D83" w:rsidP="009A7B05">
      <w:pPr>
        <w:jc w:val="both"/>
        <w:rPr>
          <w:rFonts w:ascii="Arial" w:hAnsi="Arial" w:cs="Arial"/>
          <w:sz w:val="18"/>
          <w:szCs w:val="18"/>
        </w:rPr>
      </w:pPr>
    </w:p>
    <w:p w14:paraId="1F301B76" w14:textId="77777777" w:rsidR="003359B4" w:rsidRPr="00DD2CF8" w:rsidRDefault="003359B4" w:rsidP="009A7B05">
      <w:pPr>
        <w:jc w:val="both"/>
        <w:rPr>
          <w:rFonts w:ascii="Arial" w:hAnsi="Arial" w:cs="Arial"/>
          <w:sz w:val="18"/>
          <w:szCs w:val="18"/>
        </w:rPr>
      </w:pPr>
      <w:r w:rsidRPr="00DD2CF8">
        <w:rPr>
          <w:rFonts w:ascii="Arial" w:hAnsi="Arial" w:cs="Arial"/>
          <w:sz w:val="18"/>
          <w:szCs w:val="18"/>
        </w:rPr>
        <w:t xml:space="preserve"> </w:t>
      </w:r>
    </w:p>
    <w:p w14:paraId="139A511E" w14:textId="77777777" w:rsidR="003359B4" w:rsidRDefault="003359B4" w:rsidP="00284884">
      <w:pPr>
        <w:jc w:val="both"/>
        <w:rPr>
          <w:rFonts w:ascii="Arial" w:hAnsi="Arial" w:cs="Arial"/>
          <w:b/>
        </w:rPr>
        <w:sectPr w:rsidR="003359B4" w:rsidSect="009279EC">
          <w:pgSz w:w="16838" w:h="11906" w:orient="landscape" w:code="9"/>
          <w:pgMar w:top="680" w:right="1134" w:bottom="680" w:left="1134" w:header="709" w:footer="709" w:gutter="0"/>
          <w:cols w:space="708"/>
          <w:docGrid w:linePitch="360"/>
        </w:sectPr>
      </w:pPr>
    </w:p>
    <w:p w14:paraId="2226A34F" w14:textId="77777777" w:rsidR="007A4D83" w:rsidRDefault="007A4D83" w:rsidP="00284884">
      <w:pPr>
        <w:jc w:val="both"/>
        <w:rPr>
          <w:rFonts w:ascii="Arial" w:hAnsi="Arial" w:cs="Arial"/>
          <w:b/>
        </w:rPr>
      </w:pPr>
    </w:p>
    <w:p w14:paraId="3F53E0C2" w14:textId="05FBC5F8" w:rsidR="006B322F" w:rsidRDefault="007A4D83" w:rsidP="00284884">
      <w:pPr>
        <w:jc w:val="both"/>
        <w:rPr>
          <w:rFonts w:ascii="Arial" w:hAnsi="Arial" w:cs="Arial"/>
          <w:b/>
        </w:rPr>
      </w:pPr>
      <w:r>
        <w:rPr>
          <w:rFonts w:ascii="Arial" w:hAnsi="Arial" w:cs="Arial"/>
          <w:b/>
        </w:rPr>
        <w:t>1</w:t>
      </w:r>
      <w:r w:rsidR="00000BEE">
        <w:rPr>
          <w:rFonts w:ascii="Arial" w:hAnsi="Arial" w:cs="Arial"/>
          <w:b/>
        </w:rPr>
        <w:t>0</w:t>
      </w:r>
      <w:r w:rsidR="00E17F88">
        <w:rPr>
          <w:rFonts w:ascii="Arial" w:hAnsi="Arial" w:cs="Arial"/>
          <w:b/>
        </w:rPr>
        <w:t xml:space="preserve"> - MESURES COMPENSATOIRES </w:t>
      </w:r>
      <w:r w:rsidR="009279EC">
        <w:rPr>
          <w:rFonts w:ascii="Arial" w:hAnsi="Arial" w:cs="Arial"/>
          <w:b/>
        </w:rPr>
        <w:t>GÉNÉRIQUES</w:t>
      </w:r>
      <w:r w:rsidR="004767DF">
        <w:rPr>
          <w:rFonts w:ascii="Arial" w:hAnsi="Arial" w:cs="Arial"/>
          <w:b/>
        </w:rPr>
        <w:t xml:space="preserve"> </w:t>
      </w:r>
      <w:r w:rsidR="00E17F88">
        <w:rPr>
          <w:rFonts w:ascii="Arial" w:hAnsi="Arial" w:cs="Arial"/>
          <w:b/>
        </w:rPr>
        <w:t>:</w:t>
      </w:r>
    </w:p>
    <w:p w14:paraId="0FE24683" w14:textId="77777777" w:rsidR="005F0C73" w:rsidRDefault="005F0C73" w:rsidP="00284884">
      <w:pPr>
        <w:jc w:val="both"/>
        <w:rPr>
          <w:rFonts w:ascii="Arial" w:hAnsi="Arial" w:cs="Arial"/>
          <w:b/>
        </w:rPr>
      </w:pPr>
    </w:p>
    <w:p w14:paraId="76B7CB14" w14:textId="77777777" w:rsidR="004843AB" w:rsidRDefault="004843AB" w:rsidP="00284884">
      <w:pPr>
        <w:jc w:val="both"/>
        <w:rPr>
          <w:rFonts w:ascii="Arial" w:hAnsi="Arial" w:cs="Arial"/>
          <w:b/>
          <w:caps/>
        </w:rPr>
      </w:pPr>
      <w:r>
        <w:rPr>
          <w:rFonts w:ascii="Arial" w:hAnsi="Arial" w:cs="Arial"/>
          <w:b/>
        </w:rPr>
        <w:t xml:space="preserve">A - </w:t>
      </w:r>
      <w:r w:rsidRPr="004843AB">
        <w:rPr>
          <w:rFonts w:ascii="Arial" w:hAnsi="Arial" w:cs="Arial"/>
          <w:b/>
          <w:caps/>
        </w:rPr>
        <w:t xml:space="preserve">Organisation </w:t>
      </w:r>
      <w:r w:rsidR="009B3965">
        <w:rPr>
          <w:rFonts w:ascii="Arial" w:hAnsi="Arial" w:cs="Arial"/>
          <w:b/>
          <w:caps/>
        </w:rPr>
        <w:t xml:space="preserve">ET PROPRETÉ </w:t>
      </w:r>
      <w:r w:rsidRPr="004843AB">
        <w:rPr>
          <w:rFonts w:ascii="Arial" w:hAnsi="Arial" w:cs="Arial"/>
          <w:b/>
          <w:caps/>
        </w:rPr>
        <w:t>du chantier</w:t>
      </w:r>
      <w:r>
        <w:rPr>
          <w:rFonts w:ascii="Arial" w:hAnsi="Arial" w:cs="Arial"/>
          <w:b/>
          <w:caps/>
        </w:rPr>
        <w:t> :</w:t>
      </w:r>
    </w:p>
    <w:p w14:paraId="03F6C704" w14:textId="77777777" w:rsidR="00E16FB5" w:rsidRPr="00A24E2D" w:rsidRDefault="00E16FB5" w:rsidP="00284884">
      <w:pPr>
        <w:jc w:val="both"/>
        <w:rPr>
          <w:rFonts w:ascii="Arial" w:hAnsi="Arial" w:cs="Arial"/>
        </w:rPr>
      </w:pPr>
    </w:p>
    <w:p w14:paraId="2D3D8499" w14:textId="77777777" w:rsidR="00A24E2D" w:rsidRDefault="00A24E2D" w:rsidP="00AA2A5D">
      <w:pPr>
        <w:jc w:val="both"/>
        <w:rPr>
          <w:rFonts w:ascii="Arial" w:hAnsi="Arial" w:cs="Arial"/>
        </w:rPr>
      </w:pPr>
      <w:r w:rsidRPr="00A24E2D">
        <w:rPr>
          <w:rFonts w:ascii="Arial" w:hAnsi="Arial" w:cs="Arial"/>
        </w:rPr>
        <w:t>Lors</w:t>
      </w:r>
      <w:r>
        <w:rPr>
          <w:rFonts w:ascii="Arial" w:hAnsi="Arial" w:cs="Arial"/>
        </w:rPr>
        <w:t xml:space="preserve"> de la préparation du chantier, seront définies et délimitées les différentes zones :</w:t>
      </w:r>
    </w:p>
    <w:p w14:paraId="2C14B880" w14:textId="77777777" w:rsidR="00A24E2D" w:rsidRDefault="00A24E2D" w:rsidP="00AA2A5D">
      <w:pPr>
        <w:jc w:val="both"/>
        <w:rPr>
          <w:rFonts w:ascii="Arial" w:hAnsi="Arial" w:cs="Arial"/>
        </w:rPr>
      </w:pPr>
    </w:p>
    <w:p w14:paraId="31F6D4F3" w14:textId="77777777" w:rsidR="00A24E2D" w:rsidRDefault="00A24E2D" w:rsidP="00AA2A5D">
      <w:pPr>
        <w:jc w:val="both"/>
        <w:rPr>
          <w:rFonts w:ascii="Arial" w:hAnsi="Arial" w:cs="Arial"/>
        </w:rPr>
      </w:pPr>
      <w:r>
        <w:rPr>
          <w:rFonts w:ascii="Arial" w:hAnsi="Arial" w:cs="Arial"/>
        </w:rPr>
        <w:t>- zone de stationnement des véhicules des intervenants du chantier</w:t>
      </w:r>
    </w:p>
    <w:p w14:paraId="65544EEF" w14:textId="77777777" w:rsidR="00A24E2D" w:rsidRDefault="00A24E2D" w:rsidP="00AA2A5D">
      <w:pPr>
        <w:jc w:val="both"/>
        <w:rPr>
          <w:rFonts w:ascii="Arial" w:hAnsi="Arial" w:cs="Arial"/>
        </w:rPr>
      </w:pPr>
      <w:r>
        <w:rPr>
          <w:rFonts w:ascii="Arial" w:hAnsi="Arial" w:cs="Arial"/>
        </w:rPr>
        <w:t>- zone de stationnement des engins de chantier</w:t>
      </w:r>
    </w:p>
    <w:p w14:paraId="6E650CCD" w14:textId="77777777" w:rsidR="00A24E2D" w:rsidRDefault="00A24E2D" w:rsidP="00AA2A5D">
      <w:pPr>
        <w:jc w:val="both"/>
        <w:rPr>
          <w:rFonts w:ascii="Arial" w:hAnsi="Arial" w:cs="Arial"/>
        </w:rPr>
      </w:pPr>
      <w:r>
        <w:rPr>
          <w:rFonts w:ascii="Arial" w:hAnsi="Arial" w:cs="Arial"/>
        </w:rPr>
        <w:t>- zone de cantonnements (vestiaires…)</w:t>
      </w:r>
    </w:p>
    <w:p w14:paraId="35A8F67B" w14:textId="77777777" w:rsidR="00A24E2D" w:rsidRDefault="00A24E2D" w:rsidP="00AA2A5D">
      <w:pPr>
        <w:jc w:val="both"/>
        <w:rPr>
          <w:rFonts w:ascii="Arial" w:hAnsi="Arial" w:cs="Arial"/>
        </w:rPr>
      </w:pPr>
      <w:r>
        <w:rPr>
          <w:rFonts w:ascii="Arial" w:hAnsi="Arial" w:cs="Arial"/>
        </w:rPr>
        <w:t>- zone de livraison et de stockage des matériaux et produits divers</w:t>
      </w:r>
    </w:p>
    <w:p w14:paraId="2E0496A4" w14:textId="77777777" w:rsidR="001C23BE" w:rsidRPr="00A24E2D" w:rsidRDefault="00A24E2D" w:rsidP="00AA2A5D">
      <w:pPr>
        <w:jc w:val="both"/>
        <w:rPr>
          <w:rFonts w:ascii="Arial" w:hAnsi="Arial" w:cs="Arial"/>
        </w:rPr>
      </w:pPr>
      <w:r>
        <w:rPr>
          <w:rFonts w:ascii="Arial" w:hAnsi="Arial" w:cs="Arial"/>
        </w:rPr>
        <w:t xml:space="preserve">- zone de fabrication ou de livraison du béton </w:t>
      </w:r>
    </w:p>
    <w:p w14:paraId="0113CFC6" w14:textId="77777777" w:rsidR="00E16FB5" w:rsidRDefault="00A24E2D" w:rsidP="00AA2A5D">
      <w:pPr>
        <w:jc w:val="both"/>
        <w:rPr>
          <w:rFonts w:ascii="Arial" w:hAnsi="Arial" w:cs="Arial"/>
        </w:rPr>
      </w:pPr>
      <w:r>
        <w:rPr>
          <w:rFonts w:ascii="Arial" w:hAnsi="Arial" w:cs="Arial"/>
        </w:rPr>
        <w:t>- zone de manœuvre des grues</w:t>
      </w:r>
    </w:p>
    <w:p w14:paraId="70168943" w14:textId="77777777" w:rsidR="00A24E2D" w:rsidRDefault="00A24E2D" w:rsidP="00AA2A5D">
      <w:pPr>
        <w:jc w:val="both"/>
        <w:rPr>
          <w:rFonts w:ascii="Arial" w:hAnsi="Arial" w:cs="Arial"/>
        </w:rPr>
      </w:pPr>
      <w:r>
        <w:rPr>
          <w:rFonts w:ascii="Arial" w:hAnsi="Arial" w:cs="Arial"/>
        </w:rPr>
        <w:t>- zone de tri et de stockage des déchets</w:t>
      </w:r>
    </w:p>
    <w:p w14:paraId="2B9CC13C" w14:textId="77777777" w:rsidR="004843AB" w:rsidRPr="00A24E2D" w:rsidRDefault="004843AB" w:rsidP="00AA2A5D">
      <w:pPr>
        <w:jc w:val="both"/>
        <w:rPr>
          <w:rFonts w:ascii="Arial" w:hAnsi="Arial" w:cs="Arial"/>
        </w:rPr>
      </w:pPr>
    </w:p>
    <w:p w14:paraId="37ADDD69" w14:textId="77777777" w:rsidR="009B3965" w:rsidRDefault="009B3965" w:rsidP="00AA2A5D">
      <w:pPr>
        <w:jc w:val="both"/>
        <w:rPr>
          <w:rFonts w:ascii="Arial" w:hAnsi="Arial" w:cs="Arial"/>
        </w:rPr>
      </w:pPr>
      <w:r>
        <w:rPr>
          <w:rFonts w:ascii="Arial" w:hAnsi="Arial" w:cs="Arial"/>
        </w:rPr>
        <w:t xml:space="preserve">Les entreprises veilleront à assurer la propreté du chantier. Le nettoyage des cantonnements, des accès et des zones de passage, ainsi que des zones de travail sera effectué régulièrement. </w:t>
      </w:r>
    </w:p>
    <w:p w14:paraId="2413CAFB" w14:textId="77777777" w:rsidR="008F1906" w:rsidRDefault="008F1906" w:rsidP="00AA2A5D">
      <w:pPr>
        <w:jc w:val="both"/>
        <w:rPr>
          <w:rFonts w:ascii="Arial" w:hAnsi="Arial" w:cs="Arial"/>
        </w:rPr>
      </w:pPr>
    </w:p>
    <w:p w14:paraId="265EBDC0" w14:textId="77777777" w:rsidR="004D4740" w:rsidRDefault="004843AB" w:rsidP="00AA2A5D">
      <w:pPr>
        <w:jc w:val="both"/>
        <w:rPr>
          <w:rFonts w:ascii="Arial" w:hAnsi="Arial" w:cs="Arial"/>
          <w:b/>
        </w:rPr>
      </w:pPr>
      <w:r>
        <w:rPr>
          <w:rFonts w:ascii="Arial" w:hAnsi="Arial" w:cs="Arial"/>
          <w:b/>
        </w:rPr>
        <w:t>B</w:t>
      </w:r>
      <w:r w:rsidR="00E17F88">
        <w:rPr>
          <w:rFonts w:ascii="Arial" w:hAnsi="Arial" w:cs="Arial"/>
          <w:b/>
        </w:rPr>
        <w:t xml:space="preserve"> -</w:t>
      </w:r>
      <w:r w:rsidR="004D4740">
        <w:rPr>
          <w:rFonts w:ascii="Arial" w:hAnsi="Arial" w:cs="Arial"/>
          <w:b/>
        </w:rPr>
        <w:t xml:space="preserve"> GESTION DES</w:t>
      </w:r>
      <w:r w:rsidR="00E17F88">
        <w:rPr>
          <w:rFonts w:ascii="Arial" w:hAnsi="Arial" w:cs="Arial"/>
          <w:b/>
        </w:rPr>
        <w:t xml:space="preserve"> EFFLUENTS :</w:t>
      </w:r>
    </w:p>
    <w:p w14:paraId="1BA23BEE" w14:textId="77777777" w:rsidR="00E6195E" w:rsidRDefault="00E6195E" w:rsidP="00AA2A5D">
      <w:pPr>
        <w:jc w:val="both"/>
        <w:rPr>
          <w:rFonts w:ascii="Arial" w:hAnsi="Arial" w:cs="Arial"/>
          <w:b/>
        </w:rPr>
      </w:pPr>
    </w:p>
    <w:p w14:paraId="39E1D062" w14:textId="77777777" w:rsidR="003773AA" w:rsidRDefault="00E6195E" w:rsidP="00AA2A5D">
      <w:pPr>
        <w:jc w:val="both"/>
        <w:rPr>
          <w:rFonts w:ascii="Arial" w:hAnsi="Arial" w:cs="Arial"/>
        </w:rPr>
      </w:pPr>
      <w:r w:rsidRPr="003773AA">
        <w:rPr>
          <w:rFonts w:ascii="Arial" w:hAnsi="Arial" w:cs="Arial"/>
        </w:rPr>
        <w:t>Les chantiers sont susceptibles de conduire à la production d’effluents</w:t>
      </w:r>
      <w:r w:rsidR="003773AA">
        <w:rPr>
          <w:rFonts w:ascii="Arial" w:hAnsi="Arial" w:cs="Arial"/>
        </w:rPr>
        <w:t xml:space="preserve"> divers</w:t>
      </w:r>
      <w:r w:rsidRPr="003773AA">
        <w:rPr>
          <w:rFonts w:ascii="Arial" w:hAnsi="Arial" w:cs="Arial"/>
        </w:rPr>
        <w:t xml:space="preserve">. </w:t>
      </w:r>
    </w:p>
    <w:p w14:paraId="27041EEA" w14:textId="77777777" w:rsidR="001E4227" w:rsidRDefault="001E4227" w:rsidP="00AA2A5D">
      <w:pPr>
        <w:jc w:val="both"/>
        <w:rPr>
          <w:rFonts w:ascii="Arial" w:hAnsi="Arial" w:cs="Arial"/>
        </w:rPr>
      </w:pPr>
    </w:p>
    <w:p w14:paraId="6422AC48" w14:textId="2145B193" w:rsidR="003773AA" w:rsidRDefault="00E6195E" w:rsidP="00AA2A5D">
      <w:pPr>
        <w:jc w:val="both"/>
        <w:rPr>
          <w:sz w:val="22"/>
          <w:szCs w:val="22"/>
        </w:rPr>
      </w:pPr>
      <w:r w:rsidRPr="003773AA">
        <w:rPr>
          <w:rFonts w:ascii="Arial" w:hAnsi="Arial" w:cs="Arial"/>
        </w:rPr>
        <w:t xml:space="preserve">Il convient de les gérer conformément aux règles en vigueur sur le Centre de </w:t>
      </w:r>
      <w:r w:rsidR="00055E5F">
        <w:rPr>
          <w:rFonts w:ascii="Arial" w:hAnsi="Arial" w:cs="Arial"/>
        </w:rPr>
        <w:t>Paris-</w:t>
      </w:r>
      <w:r w:rsidRPr="003773AA">
        <w:rPr>
          <w:rFonts w:ascii="Arial" w:hAnsi="Arial" w:cs="Arial"/>
        </w:rPr>
        <w:t>Saclay</w:t>
      </w:r>
      <w:r w:rsidR="003773AA" w:rsidRPr="00452189">
        <w:rPr>
          <w:rFonts w:ascii="Arial" w:hAnsi="Arial" w:cs="Arial"/>
        </w:rPr>
        <w:t>,</w:t>
      </w:r>
      <w:r w:rsidR="003773AA" w:rsidRPr="00F66753">
        <w:rPr>
          <w:rFonts w:ascii="Arial" w:hAnsi="Arial" w:cs="Arial"/>
          <w:color w:val="FF0000"/>
        </w:rPr>
        <w:t xml:space="preserve"> </w:t>
      </w:r>
      <w:r w:rsidR="003773AA" w:rsidRPr="00462EFF">
        <w:rPr>
          <w:rFonts w:ascii="Arial" w:hAnsi="Arial" w:cs="Arial"/>
        </w:rPr>
        <w:t>en particulier la procédure : « Règles générales de gestion des effluents liquides d</w:t>
      </w:r>
      <w:r w:rsidR="003B4DEB" w:rsidRPr="00462EFF">
        <w:rPr>
          <w:rFonts w:ascii="Arial" w:hAnsi="Arial" w:cs="Arial"/>
        </w:rPr>
        <w:t>u CEA</w:t>
      </w:r>
      <w:r w:rsidR="00FF5D08" w:rsidRPr="00462EFF">
        <w:rPr>
          <w:rFonts w:ascii="Arial" w:hAnsi="Arial" w:cs="Arial"/>
        </w:rPr>
        <w:t xml:space="preserve"> Paris-Saclay, site de Saclay</w:t>
      </w:r>
      <w:r w:rsidR="003B4DEB" w:rsidRPr="00462EFF">
        <w:rPr>
          <w:rFonts w:ascii="Arial" w:hAnsi="Arial" w:cs="Arial"/>
        </w:rPr>
        <w:t> » référencée CEA</w:t>
      </w:r>
      <w:r w:rsidR="003773AA" w:rsidRPr="00462EFF">
        <w:rPr>
          <w:rFonts w:ascii="Arial" w:hAnsi="Arial" w:cs="Arial"/>
        </w:rPr>
        <w:t>/</w:t>
      </w:r>
      <w:r w:rsidR="000C2590" w:rsidRPr="00462EFF">
        <w:rPr>
          <w:rFonts w:ascii="Arial" w:hAnsi="Arial" w:cs="Arial"/>
        </w:rPr>
        <w:t>P-</w:t>
      </w:r>
      <w:r w:rsidR="003773AA" w:rsidRPr="00462EFF">
        <w:rPr>
          <w:rFonts w:ascii="Arial" w:hAnsi="Arial" w:cs="Arial"/>
        </w:rPr>
        <w:t>SAC/DIR/PR/22.</w:t>
      </w:r>
      <w:r w:rsidR="003773AA" w:rsidRPr="00462EFF">
        <w:rPr>
          <w:sz w:val="22"/>
          <w:szCs w:val="22"/>
        </w:rPr>
        <w:t xml:space="preserve"> </w:t>
      </w:r>
    </w:p>
    <w:p w14:paraId="2138259E" w14:textId="77777777" w:rsidR="003773AA" w:rsidRDefault="003773AA" w:rsidP="00AA2A5D">
      <w:pPr>
        <w:jc w:val="both"/>
        <w:rPr>
          <w:sz w:val="22"/>
          <w:szCs w:val="22"/>
        </w:rPr>
      </w:pPr>
    </w:p>
    <w:p w14:paraId="0207E19D" w14:textId="77777777" w:rsidR="0095251A" w:rsidRDefault="0095251A" w:rsidP="00AA2A5D">
      <w:pPr>
        <w:jc w:val="both"/>
        <w:rPr>
          <w:rFonts w:ascii="Arial" w:hAnsi="Arial" w:cs="Arial"/>
        </w:rPr>
      </w:pPr>
      <w:r>
        <w:rPr>
          <w:rFonts w:ascii="Arial" w:hAnsi="Arial" w:cs="Arial"/>
        </w:rPr>
        <w:t>En particulier, il est interdit de rejeter dans les réseaux du CEA des effluents :</w:t>
      </w:r>
    </w:p>
    <w:p w14:paraId="0366F4E4" w14:textId="77777777" w:rsidR="0095251A" w:rsidRPr="00AA2A5D" w:rsidRDefault="0095251A" w:rsidP="00AA2A5D">
      <w:pPr>
        <w:jc w:val="both"/>
        <w:rPr>
          <w:rFonts w:ascii="Arial" w:hAnsi="Arial" w:cs="Arial"/>
        </w:rPr>
      </w:pPr>
    </w:p>
    <w:p w14:paraId="1FCD92CB" w14:textId="77777777" w:rsidR="0095251A" w:rsidRPr="0095251A" w:rsidRDefault="0095251A" w:rsidP="00AA2A5D">
      <w:pPr>
        <w:jc w:val="both"/>
        <w:rPr>
          <w:rFonts w:ascii="Arial" w:hAnsi="Arial" w:cs="Arial"/>
        </w:rPr>
      </w:pPr>
      <w:r w:rsidRPr="0095251A">
        <w:rPr>
          <w:rFonts w:ascii="Arial" w:hAnsi="Arial" w:cs="Arial"/>
        </w:rPr>
        <w:sym w:font="Wingdings" w:char="F09F"/>
      </w:r>
      <w:r w:rsidR="00D50BA7">
        <w:rPr>
          <w:rFonts w:ascii="Arial" w:hAnsi="Arial" w:cs="Arial"/>
        </w:rPr>
        <w:t xml:space="preserve"> </w:t>
      </w:r>
      <w:proofErr w:type="gramStart"/>
      <w:r w:rsidR="00167946">
        <w:rPr>
          <w:rFonts w:ascii="Arial" w:hAnsi="Arial" w:cs="Arial"/>
        </w:rPr>
        <w:t>dont</w:t>
      </w:r>
      <w:proofErr w:type="gramEnd"/>
      <w:r w:rsidR="00167946">
        <w:rPr>
          <w:rFonts w:ascii="Arial" w:hAnsi="Arial" w:cs="Arial"/>
        </w:rPr>
        <w:t xml:space="preserve"> la température dépasse 3</w:t>
      </w:r>
      <w:r w:rsidRPr="0095251A">
        <w:rPr>
          <w:rFonts w:ascii="Arial" w:hAnsi="Arial" w:cs="Arial"/>
        </w:rPr>
        <w:t>0°C ;</w:t>
      </w:r>
    </w:p>
    <w:p w14:paraId="2C85368D" w14:textId="77777777" w:rsidR="0095251A" w:rsidRPr="0095251A" w:rsidRDefault="0095251A" w:rsidP="00AA2A5D">
      <w:pPr>
        <w:jc w:val="both"/>
        <w:rPr>
          <w:rFonts w:ascii="Arial" w:hAnsi="Arial" w:cs="Arial"/>
        </w:rPr>
      </w:pPr>
      <w:r w:rsidRPr="0095251A">
        <w:rPr>
          <w:rFonts w:ascii="Arial" w:hAnsi="Arial" w:cs="Arial"/>
        </w:rPr>
        <w:sym w:font="Wingdings" w:char="F09F"/>
      </w:r>
      <w:r w:rsidR="00D50BA7">
        <w:rPr>
          <w:rFonts w:ascii="Arial" w:hAnsi="Arial" w:cs="Arial"/>
        </w:rPr>
        <w:t xml:space="preserve"> </w:t>
      </w:r>
      <w:proofErr w:type="gramStart"/>
      <w:r w:rsidRPr="0095251A">
        <w:rPr>
          <w:rFonts w:ascii="Arial" w:hAnsi="Arial" w:cs="Arial"/>
        </w:rPr>
        <w:t>dont</w:t>
      </w:r>
      <w:proofErr w:type="gramEnd"/>
      <w:r w:rsidRPr="0095251A">
        <w:rPr>
          <w:rFonts w:ascii="Arial" w:hAnsi="Arial" w:cs="Arial"/>
        </w:rPr>
        <w:t xml:space="preserve"> le pH est inférieur à 4 ou supérieur à 10 ;</w:t>
      </w:r>
    </w:p>
    <w:p w14:paraId="0D8A8E63" w14:textId="77777777" w:rsidR="0095251A" w:rsidRPr="0095251A" w:rsidRDefault="0095251A" w:rsidP="00AA2A5D">
      <w:pPr>
        <w:jc w:val="both"/>
        <w:rPr>
          <w:rFonts w:ascii="Arial" w:hAnsi="Arial" w:cs="Arial"/>
        </w:rPr>
      </w:pPr>
      <w:r w:rsidRPr="0095251A">
        <w:rPr>
          <w:rFonts w:ascii="Arial" w:hAnsi="Arial" w:cs="Arial"/>
        </w:rPr>
        <w:sym w:font="Wingdings" w:char="F09F"/>
      </w:r>
      <w:r w:rsidR="00D50BA7">
        <w:rPr>
          <w:rFonts w:ascii="Arial" w:hAnsi="Arial" w:cs="Arial"/>
        </w:rPr>
        <w:t xml:space="preserve"> </w:t>
      </w:r>
      <w:proofErr w:type="gramStart"/>
      <w:r w:rsidRPr="0095251A">
        <w:rPr>
          <w:rFonts w:ascii="Arial" w:hAnsi="Arial" w:cs="Arial"/>
        </w:rPr>
        <w:t>contenant</w:t>
      </w:r>
      <w:proofErr w:type="gramEnd"/>
      <w:r w:rsidRPr="0095251A">
        <w:rPr>
          <w:rFonts w:ascii="Arial" w:hAnsi="Arial" w:cs="Arial"/>
        </w:rPr>
        <w:t xml:space="preserve"> des produits susceptibles de dégager directement ou après réaction des vapeurs toxiques, inflammables ou explosives ;</w:t>
      </w:r>
    </w:p>
    <w:p w14:paraId="17852EEB" w14:textId="77777777" w:rsidR="0095251A" w:rsidRPr="0095251A" w:rsidRDefault="0095251A" w:rsidP="00AA2A5D">
      <w:pPr>
        <w:jc w:val="both"/>
        <w:rPr>
          <w:rFonts w:ascii="Arial" w:hAnsi="Arial" w:cs="Arial"/>
        </w:rPr>
      </w:pPr>
      <w:r w:rsidRPr="0095251A">
        <w:rPr>
          <w:rFonts w:ascii="Arial" w:hAnsi="Arial" w:cs="Arial"/>
        </w:rPr>
        <w:sym w:font="Wingdings" w:char="F09F"/>
      </w:r>
      <w:r w:rsidR="00D50BA7">
        <w:rPr>
          <w:rFonts w:ascii="Arial" w:hAnsi="Arial" w:cs="Arial"/>
        </w:rPr>
        <w:t xml:space="preserve"> </w:t>
      </w:r>
      <w:proofErr w:type="gramStart"/>
      <w:r w:rsidRPr="0095251A">
        <w:rPr>
          <w:rFonts w:ascii="Arial" w:hAnsi="Arial" w:cs="Arial"/>
        </w:rPr>
        <w:t>contenant</w:t>
      </w:r>
      <w:proofErr w:type="gramEnd"/>
      <w:r w:rsidRPr="0095251A">
        <w:rPr>
          <w:rFonts w:ascii="Arial" w:hAnsi="Arial" w:cs="Arial"/>
        </w:rPr>
        <w:t xml:space="preserve"> des substances susceptibles de boucher ou d’altérer l’écoulement des réseaux.</w:t>
      </w:r>
    </w:p>
    <w:p w14:paraId="6B659904" w14:textId="77777777" w:rsidR="0095251A" w:rsidRPr="00AA2A5D" w:rsidRDefault="0095251A" w:rsidP="00AA2A5D">
      <w:pPr>
        <w:jc w:val="both"/>
        <w:rPr>
          <w:rFonts w:ascii="Arial" w:hAnsi="Arial" w:cs="Arial"/>
        </w:rPr>
      </w:pPr>
    </w:p>
    <w:p w14:paraId="33AC1405" w14:textId="77777777" w:rsidR="0095251A" w:rsidRPr="0095251A" w:rsidRDefault="0095251A" w:rsidP="00AA2A5D">
      <w:pPr>
        <w:jc w:val="both"/>
        <w:rPr>
          <w:rFonts w:ascii="Arial" w:hAnsi="Arial" w:cs="Arial"/>
        </w:rPr>
      </w:pPr>
      <w:r w:rsidRPr="0095251A">
        <w:rPr>
          <w:rFonts w:ascii="Arial" w:hAnsi="Arial" w:cs="Arial"/>
        </w:rPr>
        <w:t>Quelques exemples</w:t>
      </w:r>
      <w:r w:rsidR="006E65D2">
        <w:rPr>
          <w:rFonts w:ascii="Arial" w:hAnsi="Arial" w:cs="Arial"/>
        </w:rPr>
        <w:t xml:space="preserve"> de rejets interdits</w:t>
      </w:r>
      <w:r w:rsidRPr="0095251A">
        <w:rPr>
          <w:rFonts w:ascii="Arial" w:hAnsi="Arial" w:cs="Arial"/>
        </w:rPr>
        <w:t xml:space="preserve"> : solvants, hydrocarbures, boues et solides de toute nature, </w:t>
      </w:r>
      <w:r>
        <w:rPr>
          <w:rFonts w:ascii="Arial" w:hAnsi="Arial" w:cs="Arial"/>
        </w:rPr>
        <w:t>g</w:t>
      </w:r>
      <w:r w:rsidRPr="0095251A">
        <w:rPr>
          <w:rFonts w:ascii="Arial" w:hAnsi="Arial" w:cs="Arial"/>
        </w:rPr>
        <w:t xml:space="preserve">raisses, lubrifiants, huiles de vidange, laitance de </w:t>
      </w:r>
      <w:r>
        <w:rPr>
          <w:rFonts w:ascii="Arial" w:hAnsi="Arial" w:cs="Arial"/>
        </w:rPr>
        <w:t>béton, résidus de peinture</w:t>
      </w:r>
      <w:r w:rsidRPr="0095251A">
        <w:rPr>
          <w:rFonts w:ascii="Arial" w:hAnsi="Arial" w:cs="Arial"/>
        </w:rPr>
        <w:t>…</w:t>
      </w:r>
    </w:p>
    <w:p w14:paraId="6B88D2B7" w14:textId="77777777" w:rsidR="0095251A" w:rsidRDefault="0095251A" w:rsidP="00AA2A5D">
      <w:pPr>
        <w:jc w:val="both"/>
        <w:rPr>
          <w:rFonts w:ascii="Arial" w:hAnsi="Arial" w:cs="Arial"/>
        </w:rPr>
      </w:pPr>
    </w:p>
    <w:p w14:paraId="7B089A95" w14:textId="77777777" w:rsidR="00BE3F77" w:rsidRDefault="0083105E" w:rsidP="00AA2A5D">
      <w:pPr>
        <w:jc w:val="both"/>
        <w:rPr>
          <w:rFonts w:ascii="Arial" w:hAnsi="Arial" w:cs="Arial"/>
        </w:rPr>
      </w:pPr>
      <w:r>
        <w:rPr>
          <w:rFonts w:ascii="Arial" w:hAnsi="Arial" w:cs="Arial"/>
        </w:rPr>
        <w:t xml:space="preserve">A titre d’exemple la fabrication de béton </w:t>
      </w:r>
      <w:r w:rsidR="0059622A">
        <w:rPr>
          <w:rFonts w:ascii="Arial" w:hAnsi="Arial" w:cs="Arial"/>
        </w:rPr>
        <w:t xml:space="preserve">devra être effectuée dans une </w:t>
      </w:r>
      <w:r w:rsidR="00BE3F77">
        <w:rPr>
          <w:rFonts w:ascii="Arial" w:hAnsi="Arial" w:cs="Arial"/>
        </w:rPr>
        <w:t xml:space="preserve">bétonnière, </w:t>
      </w:r>
      <w:r w:rsidR="00AA2A5D">
        <w:rPr>
          <w:rFonts w:ascii="Arial" w:hAnsi="Arial" w:cs="Arial"/>
        </w:rPr>
        <w:t>d</w:t>
      </w:r>
      <w:r w:rsidR="00BE3F77">
        <w:rPr>
          <w:rFonts w:ascii="Arial" w:hAnsi="Arial" w:cs="Arial"/>
        </w:rPr>
        <w:t xml:space="preserve">ans une </w:t>
      </w:r>
      <w:r w:rsidR="0059622A">
        <w:rPr>
          <w:rFonts w:ascii="Arial" w:hAnsi="Arial" w:cs="Arial"/>
        </w:rPr>
        <w:t xml:space="preserve">brouette ou dans un bac (et non à même le sol). </w:t>
      </w:r>
      <w:r w:rsidR="001E1E2A">
        <w:rPr>
          <w:rFonts w:ascii="Arial" w:hAnsi="Arial" w:cs="Arial"/>
        </w:rPr>
        <w:t>L</w:t>
      </w:r>
      <w:r w:rsidR="00BE3F77">
        <w:rPr>
          <w:rFonts w:ascii="Arial" w:hAnsi="Arial" w:cs="Arial"/>
        </w:rPr>
        <w:t>e</w:t>
      </w:r>
      <w:r w:rsidR="00CD781B">
        <w:rPr>
          <w:rFonts w:ascii="Arial" w:hAnsi="Arial" w:cs="Arial"/>
        </w:rPr>
        <w:t xml:space="preserve"> rinçage</w:t>
      </w:r>
      <w:r w:rsidR="00BE3F77">
        <w:rPr>
          <w:rFonts w:ascii="Arial" w:hAnsi="Arial" w:cs="Arial"/>
        </w:rPr>
        <w:t xml:space="preserve"> de ces équipements</w:t>
      </w:r>
      <w:r w:rsidR="001E1E2A">
        <w:rPr>
          <w:rFonts w:ascii="Arial" w:hAnsi="Arial" w:cs="Arial"/>
        </w:rPr>
        <w:t xml:space="preserve"> ne sera pas permis</w:t>
      </w:r>
      <w:r w:rsidR="00CD781B">
        <w:rPr>
          <w:rFonts w:ascii="Arial" w:hAnsi="Arial" w:cs="Arial"/>
        </w:rPr>
        <w:t>,</w:t>
      </w:r>
      <w:r w:rsidR="001E1E2A">
        <w:rPr>
          <w:rFonts w:ascii="Arial" w:hAnsi="Arial" w:cs="Arial"/>
        </w:rPr>
        <w:t xml:space="preserve"> à moins que l’entreprise concernée propose un mode opératoire qui prévienne tout rejet de résidus de béton dans les réseaux du Centre. </w:t>
      </w:r>
      <w:r w:rsidR="00BE3F77">
        <w:rPr>
          <w:rFonts w:ascii="Arial" w:hAnsi="Arial" w:cs="Arial"/>
        </w:rPr>
        <w:t>Après séchage, les résidus de béton seront récupérés et gérés comme des déchets inertes.</w:t>
      </w:r>
    </w:p>
    <w:p w14:paraId="141F39BF" w14:textId="77777777" w:rsidR="0095251A" w:rsidRDefault="0095251A" w:rsidP="00AA2A5D">
      <w:pPr>
        <w:jc w:val="both"/>
        <w:rPr>
          <w:rFonts w:ascii="Arial" w:hAnsi="Arial" w:cs="Arial"/>
        </w:rPr>
      </w:pPr>
      <w:r>
        <w:rPr>
          <w:rFonts w:ascii="Arial" w:hAnsi="Arial" w:cs="Arial"/>
        </w:rPr>
        <w:t>Les effluents dont le rejet est interdit dans les réseaux du Centre sont à traiter c</w:t>
      </w:r>
      <w:r w:rsidR="001E4227">
        <w:rPr>
          <w:rFonts w:ascii="Arial" w:hAnsi="Arial" w:cs="Arial"/>
        </w:rPr>
        <w:t>omme des déchets liquides.</w:t>
      </w:r>
      <w:r w:rsidR="00871BE9">
        <w:rPr>
          <w:rFonts w:ascii="Arial" w:hAnsi="Arial" w:cs="Arial"/>
        </w:rPr>
        <w:t xml:space="preserve"> Ils doivent être stockés dans des fûts ou bidons étanches</w:t>
      </w:r>
      <w:r w:rsidR="00D97FE1">
        <w:rPr>
          <w:rFonts w:ascii="Arial" w:hAnsi="Arial" w:cs="Arial"/>
        </w:rPr>
        <w:t>, en attente d’évacuation vers un exutoire agréé.</w:t>
      </w:r>
    </w:p>
    <w:p w14:paraId="0CF7125B" w14:textId="77777777" w:rsidR="001E4227" w:rsidRDefault="001E4227" w:rsidP="00AA2A5D">
      <w:pPr>
        <w:jc w:val="both"/>
        <w:rPr>
          <w:rFonts w:ascii="Arial" w:hAnsi="Arial" w:cs="Arial"/>
        </w:rPr>
      </w:pPr>
    </w:p>
    <w:p w14:paraId="7D87E8D9" w14:textId="19BDB1FB" w:rsidR="003773AA" w:rsidRPr="00462EFF" w:rsidRDefault="003773AA" w:rsidP="00AA2A5D">
      <w:pPr>
        <w:jc w:val="both"/>
        <w:rPr>
          <w:rFonts w:ascii="Arial" w:hAnsi="Arial" w:cs="Arial"/>
        </w:rPr>
      </w:pPr>
      <w:r w:rsidRPr="00462EFF">
        <w:rPr>
          <w:rFonts w:ascii="Arial" w:hAnsi="Arial" w:cs="Arial"/>
          <w:b/>
        </w:rPr>
        <w:t>La fiche Eco-réflexe n°</w:t>
      </w:r>
      <w:r w:rsidR="00452189">
        <w:rPr>
          <w:rFonts w:ascii="Arial" w:hAnsi="Arial" w:cs="Arial"/>
          <w:b/>
        </w:rPr>
        <w:t>8</w:t>
      </w:r>
      <w:r w:rsidRPr="00462EFF">
        <w:rPr>
          <w:rFonts w:ascii="Arial" w:hAnsi="Arial" w:cs="Arial"/>
        </w:rPr>
        <w:t> : « Gestion des effluents et déchets liquides » reprend de manière simplifiée les dispositions de la procédure évoquée ci-dessus.</w:t>
      </w:r>
    </w:p>
    <w:p w14:paraId="61FCCB16" w14:textId="77777777" w:rsidR="00E17F88" w:rsidRDefault="00E17F88" w:rsidP="00AA2A5D">
      <w:pPr>
        <w:jc w:val="both"/>
        <w:rPr>
          <w:rFonts w:ascii="Arial" w:hAnsi="Arial" w:cs="Arial"/>
          <w:b/>
        </w:rPr>
      </w:pPr>
    </w:p>
    <w:p w14:paraId="3A07E761" w14:textId="77777777" w:rsidR="00E17F88" w:rsidRDefault="004843AB" w:rsidP="00AA2A5D">
      <w:pPr>
        <w:jc w:val="both"/>
        <w:rPr>
          <w:rFonts w:ascii="Arial" w:hAnsi="Arial" w:cs="Arial"/>
          <w:b/>
        </w:rPr>
      </w:pPr>
      <w:r>
        <w:rPr>
          <w:rFonts w:ascii="Arial" w:hAnsi="Arial" w:cs="Arial"/>
          <w:b/>
        </w:rPr>
        <w:lastRenderedPageBreak/>
        <w:t>C</w:t>
      </w:r>
      <w:r w:rsidR="00E17F88">
        <w:rPr>
          <w:rFonts w:ascii="Arial" w:hAnsi="Arial" w:cs="Arial"/>
          <w:b/>
        </w:rPr>
        <w:t xml:space="preserve"> - </w:t>
      </w:r>
      <w:r w:rsidR="004D4740">
        <w:rPr>
          <w:rFonts w:ascii="Arial" w:hAnsi="Arial" w:cs="Arial"/>
          <w:b/>
        </w:rPr>
        <w:t xml:space="preserve">GESTION DES </w:t>
      </w:r>
      <w:r w:rsidR="00E17F88">
        <w:rPr>
          <w:rFonts w:ascii="Arial" w:hAnsi="Arial" w:cs="Arial"/>
          <w:b/>
        </w:rPr>
        <w:t>DÉCHETS :</w:t>
      </w:r>
    </w:p>
    <w:p w14:paraId="5C444CA7" w14:textId="77777777" w:rsidR="006E65D2" w:rsidRDefault="006E65D2" w:rsidP="00AA2A5D">
      <w:pPr>
        <w:jc w:val="both"/>
        <w:rPr>
          <w:rFonts w:ascii="Arial" w:hAnsi="Arial" w:cs="Arial"/>
          <w:b/>
        </w:rPr>
      </w:pPr>
    </w:p>
    <w:p w14:paraId="433D8965" w14:textId="16BD4AC0" w:rsidR="00E3595B" w:rsidRDefault="00E3595B" w:rsidP="00AA2A5D">
      <w:pPr>
        <w:jc w:val="both"/>
        <w:rPr>
          <w:rFonts w:ascii="Arial" w:hAnsi="Arial" w:cs="Arial"/>
        </w:rPr>
      </w:pPr>
      <w:r>
        <w:rPr>
          <w:rFonts w:ascii="Arial" w:hAnsi="Arial" w:cs="Arial"/>
        </w:rPr>
        <w:t xml:space="preserve">La gestion des déchets de chantier doit être réalisée conformément aux </w:t>
      </w:r>
      <w:r w:rsidR="00000BEE">
        <w:rPr>
          <w:rFonts w:ascii="Arial" w:hAnsi="Arial" w:cs="Arial"/>
        </w:rPr>
        <w:t xml:space="preserve">règlementations en vigueur et aux </w:t>
      </w:r>
      <w:r>
        <w:rPr>
          <w:rFonts w:ascii="Arial" w:hAnsi="Arial" w:cs="Arial"/>
        </w:rPr>
        <w:t xml:space="preserve">règles en vigueur sur le </w:t>
      </w:r>
      <w:r w:rsidR="00C50D09">
        <w:rPr>
          <w:rFonts w:ascii="Arial" w:hAnsi="Arial" w:cs="Arial"/>
        </w:rPr>
        <w:t>CEA</w:t>
      </w:r>
      <w:r>
        <w:rPr>
          <w:rFonts w:ascii="Arial" w:hAnsi="Arial" w:cs="Arial"/>
        </w:rPr>
        <w:t xml:space="preserve"> </w:t>
      </w:r>
      <w:r w:rsidR="004F3E8C">
        <w:rPr>
          <w:rFonts w:ascii="Arial" w:hAnsi="Arial" w:cs="Arial"/>
        </w:rPr>
        <w:t>Paris-</w:t>
      </w:r>
      <w:r>
        <w:rPr>
          <w:rFonts w:ascii="Arial" w:hAnsi="Arial" w:cs="Arial"/>
        </w:rPr>
        <w:t xml:space="preserve">Saclay, en particulier </w:t>
      </w:r>
      <w:r w:rsidR="0018166E">
        <w:rPr>
          <w:rFonts w:ascii="Arial" w:hAnsi="Arial" w:cs="Arial"/>
        </w:rPr>
        <w:t>la consigne « Evacuation</w:t>
      </w:r>
      <w:r w:rsidR="0018166E" w:rsidRPr="0018166E">
        <w:rPr>
          <w:rFonts w:ascii="Arial" w:hAnsi="Arial" w:cs="Arial"/>
        </w:rPr>
        <w:t xml:space="preserve"> </w:t>
      </w:r>
      <w:r w:rsidR="0018166E">
        <w:rPr>
          <w:rFonts w:ascii="Arial" w:hAnsi="Arial" w:cs="Arial"/>
        </w:rPr>
        <w:t>des déchets conventionnels gérées en direct par les installations et pénalités applicables en cas de non-respect des consignes » référencée</w:t>
      </w:r>
      <w:r w:rsidR="00452189">
        <w:rPr>
          <w:rFonts w:ascii="Arial" w:hAnsi="Arial" w:cs="Arial"/>
        </w:rPr>
        <w:t xml:space="preserve"> CEA/P-SAC/DSST/SLEM/GVDC/CO/06</w:t>
      </w:r>
      <w:r>
        <w:rPr>
          <w:rFonts w:ascii="Arial" w:hAnsi="Arial" w:cs="Arial"/>
        </w:rPr>
        <w:t>.</w:t>
      </w:r>
    </w:p>
    <w:p w14:paraId="2ACCC2A8" w14:textId="77777777" w:rsidR="00187C64" w:rsidRDefault="00187C64" w:rsidP="00AA2A5D">
      <w:pPr>
        <w:jc w:val="both"/>
        <w:rPr>
          <w:rFonts w:ascii="Arial" w:hAnsi="Arial" w:cs="Arial"/>
        </w:rPr>
      </w:pPr>
    </w:p>
    <w:p w14:paraId="37EFF64C" w14:textId="77777777" w:rsidR="006027F4" w:rsidRDefault="00116F36" w:rsidP="00AA2A5D">
      <w:pPr>
        <w:jc w:val="both"/>
        <w:rPr>
          <w:rFonts w:ascii="Arial" w:hAnsi="Arial" w:cs="Arial"/>
        </w:rPr>
      </w:pPr>
      <w:r>
        <w:rPr>
          <w:rFonts w:ascii="Arial" w:hAnsi="Arial" w:cs="Arial"/>
        </w:rPr>
        <w:t xml:space="preserve">Les entreprises devront mettre en œuvre une organisation tendant à limiter le volume de déchets produits par le chantier et à favoriser le tri à la source des déchets. </w:t>
      </w:r>
    </w:p>
    <w:p w14:paraId="0BC8A544" w14:textId="77777777" w:rsidR="006027F4" w:rsidRDefault="006027F4" w:rsidP="00AA2A5D">
      <w:pPr>
        <w:jc w:val="both"/>
        <w:rPr>
          <w:rFonts w:ascii="Arial" w:hAnsi="Arial" w:cs="Arial"/>
        </w:rPr>
      </w:pPr>
    </w:p>
    <w:p w14:paraId="2B78EB82" w14:textId="77777777" w:rsidR="00116F36" w:rsidRDefault="004D1AC7" w:rsidP="00AA2A5D">
      <w:pPr>
        <w:jc w:val="both"/>
        <w:rPr>
          <w:rFonts w:ascii="Arial" w:hAnsi="Arial" w:cs="Arial"/>
        </w:rPr>
      </w:pPr>
      <w:r>
        <w:rPr>
          <w:rFonts w:ascii="Arial" w:hAnsi="Arial" w:cs="Arial"/>
        </w:rPr>
        <w:t xml:space="preserve">En effet, </w:t>
      </w:r>
      <w:r w:rsidR="001C23BE">
        <w:rPr>
          <w:rFonts w:ascii="Arial" w:hAnsi="Arial" w:cs="Arial"/>
        </w:rPr>
        <w:t>trier les</w:t>
      </w:r>
      <w:r w:rsidR="00116F36">
        <w:rPr>
          <w:rFonts w:ascii="Arial" w:hAnsi="Arial" w:cs="Arial"/>
        </w:rPr>
        <w:t xml:space="preserve"> déchets à la source (sur le chantier) est plus</w:t>
      </w:r>
      <w:r w:rsidR="006027F4">
        <w:rPr>
          <w:rFonts w:ascii="Arial" w:hAnsi="Arial" w:cs="Arial"/>
        </w:rPr>
        <w:t xml:space="preserve"> aisé que</w:t>
      </w:r>
      <w:r w:rsidR="00116F36">
        <w:rPr>
          <w:rFonts w:ascii="Arial" w:hAnsi="Arial" w:cs="Arial"/>
        </w:rPr>
        <w:t xml:space="preserve"> </w:t>
      </w:r>
      <w:r w:rsidR="006027F4">
        <w:rPr>
          <w:rFonts w:ascii="Arial" w:hAnsi="Arial" w:cs="Arial"/>
        </w:rPr>
        <w:t>le</w:t>
      </w:r>
      <w:r w:rsidR="001C23BE">
        <w:rPr>
          <w:rFonts w:ascii="Arial" w:hAnsi="Arial" w:cs="Arial"/>
        </w:rPr>
        <w:t>s</w:t>
      </w:r>
      <w:r w:rsidR="006027F4">
        <w:rPr>
          <w:rFonts w:ascii="Arial" w:hAnsi="Arial" w:cs="Arial"/>
        </w:rPr>
        <w:t xml:space="preserve"> tri</w:t>
      </w:r>
      <w:r w:rsidR="001C23BE">
        <w:rPr>
          <w:rFonts w:ascii="Arial" w:hAnsi="Arial" w:cs="Arial"/>
        </w:rPr>
        <w:t>er</w:t>
      </w:r>
      <w:r w:rsidR="00116F36">
        <w:rPr>
          <w:rFonts w:ascii="Arial" w:hAnsi="Arial" w:cs="Arial"/>
        </w:rPr>
        <w:t xml:space="preserve"> après mélange</w:t>
      </w:r>
      <w:r>
        <w:rPr>
          <w:rFonts w:ascii="Arial" w:hAnsi="Arial" w:cs="Arial"/>
        </w:rPr>
        <w:t>.</w:t>
      </w:r>
      <w:r w:rsidR="006027F4">
        <w:rPr>
          <w:rFonts w:ascii="Arial" w:hAnsi="Arial" w:cs="Arial"/>
        </w:rPr>
        <w:t xml:space="preserve"> </w:t>
      </w:r>
      <w:r w:rsidR="001C23BE">
        <w:rPr>
          <w:rFonts w:ascii="Arial" w:hAnsi="Arial" w:cs="Arial"/>
        </w:rPr>
        <w:t>Cela</w:t>
      </w:r>
      <w:r w:rsidR="006027F4">
        <w:rPr>
          <w:rFonts w:ascii="Arial" w:hAnsi="Arial" w:cs="Arial"/>
        </w:rPr>
        <w:t xml:space="preserve"> permet une meilleure valorisation de ces déchets et évite les souillures potentielles.</w:t>
      </w:r>
      <w:r w:rsidR="00A24E2D">
        <w:rPr>
          <w:rFonts w:ascii="Arial" w:hAnsi="Arial" w:cs="Arial"/>
        </w:rPr>
        <w:t xml:space="preserve"> </w:t>
      </w:r>
    </w:p>
    <w:p w14:paraId="58EFB0D8" w14:textId="77777777" w:rsidR="009B3965" w:rsidRDefault="009B3965" w:rsidP="00AA2A5D">
      <w:pPr>
        <w:jc w:val="both"/>
        <w:rPr>
          <w:rFonts w:ascii="Arial" w:hAnsi="Arial" w:cs="Arial"/>
        </w:rPr>
      </w:pPr>
    </w:p>
    <w:p w14:paraId="7E602768" w14:textId="6D42E788" w:rsidR="00EA1638" w:rsidRDefault="00EA1638" w:rsidP="00AA2A5D">
      <w:pPr>
        <w:jc w:val="both"/>
        <w:rPr>
          <w:rFonts w:ascii="Arial" w:hAnsi="Arial" w:cs="Arial"/>
        </w:rPr>
      </w:pPr>
      <w:r w:rsidRPr="00EA1638">
        <w:rPr>
          <w:rFonts w:ascii="Arial" w:hAnsi="Arial" w:cs="Arial"/>
          <w:b/>
          <w:bCs/>
        </w:rPr>
        <w:t>Attention :</w:t>
      </w:r>
      <w:r>
        <w:rPr>
          <w:rFonts w:ascii="Arial" w:hAnsi="Arial" w:cs="Arial"/>
        </w:rPr>
        <w:t xml:space="preserve"> le brûlage de déchets sur le </w:t>
      </w:r>
      <w:r w:rsidR="00C50D09">
        <w:rPr>
          <w:rFonts w:ascii="Arial" w:hAnsi="Arial" w:cs="Arial"/>
        </w:rPr>
        <w:t xml:space="preserve">site </w:t>
      </w:r>
      <w:r>
        <w:rPr>
          <w:rFonts w:ascii="Arial" w:hAnsi="Arial" w:cs="Arial"/>
        </w:rPr>
        <w:t>est interdit.</w:t>
      </w:r>
    </w:p>
    <w:p w14:paraId="49D4B1EC" w14:textId="77777777" w:rsidR="00EA1638" w:rsidRDefault="00EA1638" w:rsidP="00AA2A5D">
      <w:pPr>
        <w:jc w:val="both"/>
        <w:rPr>
          <w:rFonts w:ascii="Arial" w:hAnsi="Arial" w:cs="Arial"/>
        </w:rPr>
      </w:pPr>
    </w:p>
    <w:p w14:paraId="7FBA8F5C" w14:textId="77777777" w:rsidR="004843AB" w:rsidRDefault="004D1AC7" w:rsidP="00AA2A5D">
      <w:pPr>
        <w:jc w:val="both"/>
        <w:rPr>
          <w:rFonts w:ascii="Arial" w:hAnsi="Arial" w:cs="Arial"/>
        </w:rPr>
      </w:pPr>
      <w:r>
        <w:rPr>
          <w:rFonts w:ascii="Arial" w:hAnsi="Arial" w:cs="Arial"/>
        </w:rPr>
        <w:t>On distingue</w:t>
      </w:r>
      <w:r w:rsidR="00116F36">
        <w:rPr>
          <w:rFonts w:ascii="Arial" w:hAnsi="Arial" w:cs="Arial"/>
        </w:rPr>
        <w:t xml:space="preserve"> trois grandes catégories</w:t>
      </w:r>
      <w:r>
        <w:rPr>
          <w:rFonts w:ascii="Arial" w:hAnsi="Arial" w:cs="Arial"/>
        </w:rPr>
        <w:t xml:space="preserve"> parmi les déchets de chantier</w:t>
      </w:r>
      <w:r w:rsidR="00116F36">
        <w:rPr>
          <w:rFonts w:ascii="Arial" w:hAnsi="Arial" w:cs="Arial"/>
        </w:rPr>
        <w:t> :</w:t>
      </w:r>
    </w:p>
    <w:p w14:paraId="331ABA74" w14:textId="77777777" w:rsidR="00116F36" w:rsidRDefault="00116F36" w:rsidP="00AA2A5D">
      <w:pPr>
        <w:jc w:val="both"/>
        <w:rPr>
          <w:rFonts w:ascii="Arial" w:hAnsi="Arial" w:cs="Arial"/>
        </w:rPr>
      </w:pPr>
    </w:p>
    <w:p w14:paraId="236FBBB3" w14:textId="77777777" w:rsidR="00116F36" w:rsidRDefault="00116F36" w:rsidP="00AA2A5D">
      <w:pPr>
        <w:jc w:val="both"/>
        <w:rPr>
          <w:rFonts w:ascii="Arial" w:hAnsi="Arial" w:cs="Arial"/>
        </w:rPr>
      </w:pPr>
      <w:r w:rsidRPr="001F2771">
        <w:rPr>
          <w:rFonts w:ascii="Arial" w:hAnsi="Arial" w:cs="Arial"/>
          <w:b/>
        </w:rPr>
        <w:t>- les déchets inertes</w:t>
      </w:r>
      <w:r w:rsidR="004D1AC7" w:rsidRPr="001F2771">
        <w:rPr>
          <w:rFonts w:ascii="Arial" w:hAnsi="Arial" w:cs="Arial"/>
          <w:b/>
        </w:rPr>
        <w:t> :</w:t>
      </w:r>
      <w:r w:rsidR="004D1AC7">
        <w:rPr>
          <w:rFonts w:ascii="Arial" w:hAnsi="Arial" w:cs="Arial"/>
        </w:rPr>
        <w:t xml:space="preserve"> terre, gravats, </w:t>
      </w:r>
      <w:r w:rsidR="007F5EF5">
        <w:rPr>
          <w:rFonts w:ascii="Arial" w:hAnsi="Arial" w:cs="Arial"/>
        </w:rPr>
        <w:t>béton, ciment, parpaings, briques, tuiles…</w:t>
      </w:r>
    </w:p>
    <w:p w14:paraId="1080876A" w14:textId="54CFD891" w:rsidR="00116F36" w:rsidRDefault="00116F36" w:rsidP="00AA2A5D">
      <w:pPr>
        <w:jc w:val="both"/>
        <w:rPr>
          <w:rFonts w:ascii="Arial" w:hAnsi="Arial" w:cs="Arial"/>
        </w:rPr>
      </w:pPr>
      <w:r w:rsidRPr="001F2771">
        <w:rPr>
          <w:rFonts w:ascii="Arial" w:hAnsi="Arial" w:cs="Arial"/>
          <w:b/>
        </w:rPr>
        <w:t xml:space="preserve">- les déchets industriels </w:t>
      </w:r>
      <w:r w:rsidR="0018166E">
        <w:rPr>
          <w:rFonts w:ascii="Arial" w:hAnsi="Arial" w:cs="Arial"/>
          <w:b/>
        </w:rPr>
        <w:t>non dangereux</w:t>
      </w:r>
      <w:r w:rsidR="0018166E" w:rsidRPr="001F2771">
        <w:rPr>
          <w:rFonts w:ascii="Arial" w:hAnsi="Arial" w:cs="Arial"/>
          <w:b/>
        </w:rPr>
        <w:t> </w:t>
      </w:r>
      <w:r w:rsidR="007F5EF5" w:rsidRPr="001F2771">
        <w:rPr>
          <w:rFonts w:ascii="Arial" w:hAnsi="Arial" w:cs="Arial"/>
          <w:b/>
        </w:rPr>
        <w:t>:</w:t>
      </w:r>
      <w:r w:rsidR="007F5EF5">
        <w:rPr>
          <w:rFonts w:ascii="Arial" w:hAnsi="Arial" w:cs="Arial"/>
        </w:rPr>
        <w:t xml:space="preserve"> déchets ménagers, bois, PVC, plâtre, métaux…</w:t>
      </w:r>
    </w:p>
    <w:p w14:paraId="2DD7A8A1" w14:textId="430E6FA4" w:rsidR="005512CC" w:rsidRDefault="00116F36" w:rsidP="00AA2A5D">
      <w:pPr>
        <w:jc w:val="both"/>
        <w:rPr>
          <w:rFonts w:ascii="Arial" w:hAnsi="Arial" w:cs="Arial"/>
        </w:rPr>
      </w:pPr>
      <w:r w:rsidRPr="001F2771">
        <w:rPr>
          <w:rFonts w:ascii="Arial" w:hAnsi="Arial" w:cs="Arial"/>
          <w:b/>
        </w:rPr>
        <w:t>- les déchets industriels dangereux</w:t>
      </w:r>
      <w:r w:rsidR="007F5EF5" w:rsidRPr="001F2771">
        <w:rPr>
          <w:rFonts w:ascii="Arial" w:hAnsi="Arial" w:cs="Arial"/>
          <w:b/>
        </w:rPr>
        <w:t> :</w:t>
      </w:r>
      <w:r w:rsidR="007F5EF5">
        <w:rPr>
          <w:rFonts w:ascii="Arial" w:hAnsi="Arial" w:cs="Arial"/>
        </w:rPr>
        <w:t xml:space="preserve"> </w:t>
      </w:r>
      <w:r w:rsidR="001F2771">
        <w:rPr>
          <w:rFonts w:ascii="Arial" w:hAnsi="Arial" w:cs="Arial"/>
        </w:rPr>
        <w:t>ce sont les déchets</w:t>
      </w:r>
      <w:r w:rsidR="007F5EF5">
        <w:rPr>
          <w:rFonts w:ascii="Arial" w:hAnsi="Arial" w:cs="Arial"/>
        </w:rPr>
        <w:t xml:space="preserve"> </w:t>
      </w:r>
      <w:r w:rsidR="005512CC">
        <w:rPr>
          <w:rFonts w:ascii="Arial" w:hAnsi="Arial" w:cs="Arial"/>
        </w:rPr>
        <w:t>dont le code apparai</w:t>
      </w:r>
      <w:r w:rsidR="007F5EF5">
        <w:rPr>
          <w:rFonts w:ascii="Arial" w:hAnsi="Arial" w:cs="Arial"/>
        </w:rPr>
        <w:t xml:space="preserve">t avec </w:t>
      </w:r>
      <w:r w:rsidR="005512CC">
        <w:rPr>
          <w:rFonts w:ascii="Arial" w:hAnsi="Arial" w:cs="Arial"/>
        </w:rPr>
        <w:t>un</w:t>
      </w:r>
      <w:r w:rsidR="007F5EF5">
        <w:rPr>
          <w:rFonts w:ascii="Arial" w:hAnsi="Arial" w:cs="Arial"/>
        </w:rPr>
        <w:t xml:space="preserve"> astérisque dans la classification des déchets</w:t>
      </w:r>
      <w:r w:rsidR="009A54C6">
        <w:rPr>
          <w:rFonts w:ascii="Arial" w:hAnsi="Arial" w:cs="Arial"/>
        </w:rPr>
        <w:t xml:space="preserve"> (cf. Annexe de la Décision n°2000/532/CE du 03/05/00</w:t>
      </w:r>
      <w:r w:rsidR="005512CC">
        <w:rPr>
          <w:rFonts w:ascii="Arial" w:hAnsi="Arial" w:cs="Arial"/>
        </w:rPr>
        <w:t>, par exemple :</w:t>
      </w:r>
    </w:p>
    <w:p w14:paraId="456CE807" w14:textId="77777777" w:rsidR="005512CC" w:rsidRDefault="005512CC" w:rsidP="00AA2A5D">
      <w:pPr>
        <w:jc w:val="both"/>
        <w:rPr>
          <w:rFonts w:ascii="Arial" w:hAnsi="Arial" w:cs="Arial"/>
        </w:rPr>
      </w:pPr>
    </w:p>
    <w:tbl>
      <w:tblPr>
        <w:tblW w:w="5045" w:type="pct"/>
        <w:tblBorders>
          <w:top w:val="single" w:sz="6" w:space="0" w:color="000000"/>
          <w:left w:val="single" w:sz="6" w:space="0" w:color="000000"/>
          <w:bottom w:val="single" w:sz="6" w:space="0" w:color="000000"/>
          <w:right w:val="single" w:sz="6" w:space="0" w:color="000000"/>
        </w:tblBorders>
        <w:tblCellMar>
          <w:top w:w="30" w:type="dxa"/>
          <w:left w:w="30" w:type="dxa"/>
          <w:bottom w:w="30" w:type="dxa"/>
          <w:right w:w="30" w:type="dxa"/>
        </w:tblCellMar>
        <w:tblLook w:val="0000" w:firstRow="0" w:lastRow="0" w:firstColumn="0" w:lastColumn="0" w:noHBand="0" w:noVBand="0"/>
      </w:tblPr>
      <w:tblGrid>
        <w:gridCol w:w="1167"/>
        <w:gridCol w:w="8542"/>
      </w:tblGrid>
      <w:tr w:rsidR="005512CC" w14:paraId="30B9F039" w14:textId="77777777" w:rsidTr="007748EC">
        <w:trPr>
          <w:trHeight w:val="455"/>
        </w:trPr>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14:paraId="7E0E2F94" w14:textId="77777777" w:rsidR="005512CC" w:rsidRDefault="005512CC" w:rsidP="00AA2A5D">
            <w:pPr>
              <w:spacing w:before="120" w:after="240" w:line="408" w:lineRule="atLeast"/>
              <w:jc w:val="both"/>
              <w:rPr>
                <w:rFonts w:ascii="Verdana" w:hAnsi="Verdana"/>
                <w:color w:val="393939"/>
                <w:sz w:val="18"/>
                <w:szCs w:val="18"/>
              </w:rPr>
            </w:pPr>
            <w:r>
              <w:rPr>
                <w:rFonts w:ascii="Verdana" w:hAnsi="Verdana"/>
                <w:color w:val="393939"/>
                <w:sz w:val="18"/>
                <w:szCs w:val="18"/>
              </w:rPr>
              <w:t>13 05 07*</w:t>
            </w:r>
          </w:p>
        </w:tc>
        <w:tc>
          <w:tcPr>
            <w:tcW w:w="0" w:type="auto"/>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vAlign w:val="center"/>
          </w:tcPr>
          <w:p w14:paraId="01443535" w14:textId="77777777" w:rsidR="005512CC" w:rsidRDefault="005512CC" w:rsidP="00AA2A5D">
            <w:pPr>
              <w:spacing w:before="120" w:after="240" w:line="408" w:lineRule="atLeast"/>
              <w:jc w:val="both"/>
              <w:rPr>
                <w:rFonts w:ascii="Verdana" w:hAnsi="Verdana"/>
                <w:color w:val="393939"/>
                <w:sz w:val="18"/>
                <w:szCs w:val="18"/>
              </w:rPr>
            </w:pPr>
            <w:r>
              <w:rPr>
                <w:rFonts w:ascii="Verdana" w:hAnsi="Verdana"/>
                <w:color w:val="393939"/>
                <w:sz w:val="18"/>
                <w:szCs w:val="18"/>
              </w:rPr>
              <w:t>Eau mélangée à des hydrocarbures provenant de séparateurs eau/hydrocarbures</w:t>
            </w:r>
          </w:p>
        </w:tc>
      </w:tr>
    </w:tbl>
    <w:p w14:paraId="68417680" w14:textId="77777777" w:rsidR="004D1AC7" w:rsidRDefault="005512CC" w:rsidP="00AA2A5D">
      <w:pPr>
        <w:jc w:val="both"/>
        <w:rPr>
          <w:rFonts w:ascii="Arial" w:hAnsi="Arial" w:cs="Arial"/>
        </w:rPr>
      </w:pPr>
      <w:r>
        <w:rPr>
          <w:rFonts w:ascii="Arial" w:hAnsi="Arial" w:cs="Arial"/>
        </w:rPr>
        <w:t xml:space="preserve"> </w:t>
      </w:r>
    </w:p>
    <w:p w14:paraId="326BEFE5" w14:textId="46E4CFFF" w:rsidR="005512CC" w:rsidRDefault="005512CC" w:rsidP="00AA2A5D">
      <w:pPr>
        <w:jc w:val="both"/>
        <w:rPr>
          <w:rFonts w:ascii="Arial" w:hAnsi="Arial" w:cs="Arial"/>
        </w:rPr>
      </w:pPr>
      <w:r w:rsidRPr="001F2771">
        <w:rPr>
          <w:rFonts w:ascii="Arial" w:hAnsi="Arial" w:cs="Arial"/>
          <w:b/>
        </w:rPr>
        <w:t>Les déchets inertes</w:t>
      </w:r>
      <w:r>
        <w:rPr>
          <w:rFonts w:ascii="Arial" w:hAnsi="Arial" w:cs="Arial"/>
        </w:rPr>
        <w:t xml:space="preserve"> seront </w:t>
      </w:r>
      <w:r w:rsidR="00234096">
        <w:rPr>
          <w:rFonts w:ascii="Arial" w:hAnsi="Arial" w:cs="Arial"/>
        </w:rPr>
        <w:t>en principe</w:t>
      </w:r>
      <w:r w:rsidR="00455B70">
        <w:rPr>
          <w:rFonts w:ascii="Arial" w:hAnsi="Arial" w:cs="Arial"/>
        </w:rPr>
        <w:t xml:space="preserve"> </w:t>
      </w:r>
      <w:r>
        <w:rPr>
          <w:rFonts w:ascii="Arial" w:hAnsi="Arial" w:cs="Arial"/>
        </w:rPr>
        <w:t>séparés des autres déchets et placé</w:t>
      </w:r>
      <w:r w:rsidR="007617FF">
        <w:rPr>
          <w:rFonts w:ascii="Arial" w:hAnsi="Arial" w:cs="Arial"/>
        </w:rPr>
        <w:t>s</w:t>
      </w:r>
      <w:r>
        <w:rPr>
          <w:rFonts w:ascii="Arial" w:hAnsi="Arial" w:cs="Arial"/>
        </w:rPr>
        <w:t xml:space="preserve"> dans des bennes </w:t>
      </w:r>
      <w:r w:rsidR="00CE3D7F">
        <w:rPr>
          <w:rFonts w:ascii="Arial" w:hAnsi="Arial" w:cs="Arial"/>
        </w:rPr>
        <w:t>ou big-bags</w:t>
      </w:r>
      <w:r>
        <w:rPr>
          <w:rFonts w:ascii="Arial" w:hAnsi="Arial" w:cs="Arial"/>
        </w:rPr>
        <w:t xml:space="preserve"> dédiés, bien identifiés</w:t>
      </w:r>
      <w:r w:rsidR="00304736">
        <w:rPr>
          <w:rFonts w:ascii="Arial" w:hAnsi="Arial" w:cs="Arial"/>
        </w:rPr>
        <w:t xml:space="preserve"> par les entreprises de travaux</w:t>
      </w:r>
      <w:r w:rsidR="007617FF">
        <w:rPr>
          <w:rFonts w:ascii="Arial" w:hAnsi="Arial" w:cs="Arial"/>
        </w:rPr>
        <w:t>, en attente de leur évacuation</w:t>
      </w:r>
      <w:r>
        <w:rPr>
          <w:rFonts w:ascii="Arial" w:hAnsi="Arial" w:cs="Arial"/>
        </w:rPr>
        <w:t>.</w:t>
      </w:r>
    </w:p>
    <w:p w14:paraId="71DEE8D3" w14:textId="77777777" w:rsidR="005512CC" w:rsidRDefault="005512CC" w:rsidP="00AA2A5D">
      <w:pPr>
        <w:jc w:val="both"/>
        <w:rPr>
          <w:rFonts w:ascii="Arial" w:hAnsi="Arial" w:cs="Arial"/>
        </w:rPr>
      </w:pPr>
    </w:p>
    <w:p w14:paraId="0F96CF2E" w14:textId="40C9A19E" w:rsidR="007617FF" w:rsidRDefault="007617FF" w:rsidP="00AA2A5D">
      <w:pPr>
        <w:jc w:val="both"/>
        <w:rPr>
          <w:rFonts w:ascii="Arial" w:hAnsi="Arial" w:cs="Arial"/>
        </w:rPr>
      </w:pPr>
      <w:r w:rsidRPr="001F2771">
        <w:rPr>
          <w:rFonts w:ascii="Arial" w:hAnsi="Arial" w:cs="Arial"/>
          <w:b/>
        </w:rPr>
        <w:t xml:space="preserve">Les déchets industriels </w:t>
      </w:r>
      <w:r w:rsidR="0018166E">
        <w:rPr>
          <w:rFonts w:ascii="Arial" w:hAnsi="Arial" w:cs="Arial"/>
          <w:b/>
        </w:rPr>
        <w:t>non dangereux</w:t>
      </w:r>
      <w:r w:rsidR="009A085E">
        <w:rPr>
          <w:rFonts w:ascii="Arial" w:hAnsi="Arial" w:cs="Arial"/>
        </w:rPr>
        <w:t xml:space="preserve"> seront </w:t>
      </w:r>
      <w:r w:rsidR="00BC3183">
        <w:rPr>
          <w:rFonts w:ascii="Arial" w:hAnsi="Arial" w:cs="Arial"/>
        </w:rPr>
        <w:t xml:space="preserve">triés et </w:t>
      </w:r>
      <w:r w:rsidR="009A085E">
        <w:rPr>
          <w:rFonts w:ascii="Arial" w:hAnsi="Arial" w:cs="Arial"/>
        </w:rPr>
        <w:t>évacués par le prestataire en charge des travaux.</w:t>
      </w:r>
    </w:p>
    <w:p w14:paraId="2796DA2D" w14:textId="77777777" w:rsidR="007617FF" w:rsidRDefault="007617FF" w:rsidP="00AA2A5D">
      <w:pPr>
        <w:jc w:val="both"/>
        <w:rPr>
          <w:rFonts w:ascii="Arial" w:hAnsi="Arial" w:cs="Arial"/>
        </w:rPr>
      </w:pPr>
    </w:p>
    <w:p w14:paraId="5E2BCA32" w14:textId="5B65CC9C" w:rsidR="005512CC" w:rsidRDefault="005512CC" w:rsidP="00AA2A5D">
      <w:pPr>
        <w:jc w:val="both"/>
        <w:rPr>
          <w:rFonts w:ascii="Arial" w:hAnsi="Arial" w:cs="Arial"/>
        </w:rPr>
      </w:pPr>
      <w:r w:rsidRPr="001F2771">
        <w:rPr>
          <w:rFonts w:ascii="Arial" w:hAnsi="Arial" w:cs="Arial"/>
          <w:b/>
        </w:rPr>
        <w:t>Les déchets dangereux</w:t>
      </w:r>
      <w:r>
        <w:rPr>
          <w:rFonts w:ascii="Arial" w:hAnsi="Arial" w:cs="Arial"/>
        </w:rPr>
        <w:t xml:space="preserve"> </w:t>
      </w:r>
      <w:r w:rsidR="00561914" w:rsidRPr="00462EFF">
        <w:rPr>
          <w:rFonts w:ascii="Arial" w:hAnsi="Arial" w:cs="Arial"/>
        </w:rPr>
        <w:t xml:space="preserve">(hormis les déchets d’équipements électriques et électroniques qui peuvent être déposés dans les bornes dédiées, cf. fiche Éco-réflexe n°2) </w:t>
      </w:r>
      <w:r w:rsidRPr="00462EFF">
        <w:rPr>
          <w:rFonts w:ascii="Arial" w:hAnsi="Arial" w:cs="Arial"/>
        </w:rPr>
        <w:t>ser</w:t>
      </w:r>
      <w:r>
        <w:rPr>
          <w:rFonts w:ascii="Arial" w:hAnsi="Arial" w:cs="Arial"/>
        </w:rPr>
        <w:t>ont systématiquement séparés des autres déchets et placés dans des conteneurs étanches, à l’abri des intempéries, dans une zone bien identifiée</w:t>
      </w:r>
      <w:r w:rsidR="007617FF">
        <w:rPr>
          <w:rFonts w:ascii="Arial" w:hAnsi="Arial" w:cs="Arial"/>
        </w:rPr>
        <w:t>, en attente de leur évacuation</w:t>
      </w:r>
      <w:r w:rsidR="00CE3D7F">
        <w:rPr>
          <w:rFonts w:ascii="Arial" w:hAnsi="Arial" w:cs="Arial"/>
        </w:rPr>
        <w:t xml:space="preserve"> par les entreprises </w:t>
      </w:r>
      <w:r w:rsidR="00455B70">
        <w:rPr>
          <w:rFonts w:ascii="Arial" w:hAnsi="Arial" w:cs="Arial"/>
        </w:rPr>
        <w:t>de travaux</w:t>
      </w:r>
      <w:r w:rsidR="007617FF">
        <w:rPr>
          <w:rFonts w:ascii="Arial" w:hAnsi="Arial" w:cs="Arial"/>
        </w:rPr>
        <w:t>.</w:t>
      </w:r>
    </w:p>
    <w:p w14:paraId="50F8BAC0" w14:textId="77777777" w:rsidR="005512CC" w:rsidRDefault="005512CC" w:rsidP="00AA2A5D">
      <w:pPr>
        <w:jc w:val="both"/>
        <w:rPr>
          <w:rFonts w:ascii="Arial" w:hAnsi="Arial" w:cs="Arial"/>
        </w:rPr>
      </w:pPr>
    </w:p>
    <w:p w14:paraId="24F07791" w14:textId="77777777" w:rsidR="00F341F6" w:rsidRPr="00462EFF" w:rsidRDefault="00F341F6" w:rsidP="00AA2A5D">
      <w:pPr>
        <w:jc w:val="both"/>
        <w:rPr>
          <w:rFonts w:ascii="Arial" w:hAnsi="Arial" w:cs="Arial"/>
          <w:b/>
        </w:rPr>
      </w:pPr>
      <w:r w:rsidRPr="00462EFF">
        <w:rPr>
          <w:rFonts w:ascii="Arial" w:hAnsi="Arial" w:cs="Arial"/>
          <w:b/>
        </w:rPr>
        <w:t>Toute évacuation de déchets dont on considère le CEA comme producteur</w:t>
      </w:r>
      <w:r w:rsidRPr="00462EFF">
        <w:rPr>
          <w:rFonts w:ascii="Arial" w:hAnsi="Arial" w:cs="Arial"/>
        </w:rPr>
        <w:t xml:space="preserve"> </w:t>
      </w:r>
      <w:r w:rsidR="004A0C32" w:rsidRPr="00462EFF">
        <w:rPr>
          <w:rFonts w:ascii="Arial" w:hAnsi="Arial" w:cs="Arial"/>
        </w:rPr>
        <w:t xml:space="preserve">(cas des déchets de démolition ou résultant de déposes, sont exclus par exemple les pots de peinture vides, les cartouches vides de mastics… dont la gestion complète repose sur l’entreprise) </w:t>
      </w:r>
      <w:r w:rsidRPr="00462EFF">
        <w:rPr>
          <w:rFonts w:ascii="Arial" w:hAnsi="Arial" w:cs="Arial"/>
          <w:b/>
        </w:rPr>
        <w:t>nécessite l’émission d’un Bordereau d’Évacuation</w:t>
      </w:r>
      <w:r w:rsidR="00413D91" w:rsidRPr="00462EFF">
        <w:rPr>
          <w:rFonts w:ascii="Arial" w:hAnsi="Arial" w:cs="Arial"/>
          <w:b/>
        </w:rPr>
        <w:t xml:space="preserve"> </w:t>
      </w:r>
      <w:r w:rsidR="008116C9" w:rsidRPr="00462EFF">
        <w:rPr>
          <w:rFonts w:ascii="Arial" w:hAnsi="Arial" w:cs="Arial"/>
          <w:b/>
        </w:rPr>
        <w:t xml:space="preserve">(BE) </w:t>
      </w:r>
      <w:r w:rsidR="00413D91" w:rsidRPr="00462EFF">
        <w:rPr>
          <w:rFonts w:ascii="Arial" w:hAnsi="Arial" w:cs="Arial"/>
          <w:b/>
        </w:rPr>
        <w:t>et un passage au portique radiologique.</w:t>
      </w:r>
      <w:r w:rsidR="00E31392" w:rsidRPr="00462EFF">
        <w:rPr>
          <w:rFonts w:ascii="Arial" w:hAnsi="Arial" w:cs="Arial"/>
          <w:b/>
        </w:rPr>
        <w:t xml:space="preserve"> </w:t>
      </w:r>
    </w:p>
    <w:p w14:paraId="3827C7B9" w14:textId="77777777" w:rsidR="00E31392" w:rsidRPr="00F66753" w:rsidRDefault="00E31392" w:rsidP="00AA2A5D">
      <w:pPr>
        <w:jc w:val="both"/>
        <w:rPr>
          <w:rFonts w:ascii="Arial" w:hAnsi="Arial" w:cs="Arial"/>
          <w:color w:val="FF0000"/>
        </w:rPr>
      </w:pPr>
    </w:p>
    <w:p w14:paraId="6925DA13" w14:textId="77777777" w:rsidR="00E17F88" w:rsidRPr="00462EFF" w:rsidRDefault="005512CC" w:rsidP="00AA2A5D">
      <w:pPr>
        <w:jc w:val="both"/>
        <w:rPr>
          <w:rFonts w:ascii="Arial" w:hAnsi="Arial" w:cs="Arial"/>
        </w:rPr>
      </w:pPr>
      <w:r w:rsidRPr="00462EFF">
        <w:rPr>
          <w:rFonts w:ascii="Arial" w:hAnsi="Arial" w:cs="Arial"/>
        </w:rPr>
        <w:t>L’é</w:t>
      </w:r>
      <w:r w:rsidR="00F341F6" w:rsidRPr="00462EFF">
        <w:rPr>
          <w:rFonts w:ascii="Arial" w:hAnsi="Arial" w:cs="Arial"/>
        </w:rPr>
        <w:t xml:space="preserve">vacuation des déchets dangereux </w:t>
      </w:r>
      <w:r w:rsidRPr="00462EFF">
        <w:rPr>
          <w:rFonts w:ascii="Arial" w:hAnsi="Arial" w:cs="Arial"/>
        </w:rPr>
        <w:t xml:space="preserve">nécessite </w:t>
      </w:r>
      <w:r w:rsidR="00413D91" w:rsidRPr="00462EFF">
        <w:rPr>
          <w:rFonts w:ascii="Arial" w:hAnsi="Arial" w:cs="Arial"/>
        </w:rPr>
        <w:t xml:space="preserve">en plus </w:t>
      </w:r>
      <w:r w:rsidRPr="00462EFF">
        <w:rPr>
          <w:rFonts w:ascii="Arial" w:hAnsi="Arial" w:cs="Arial"/>
        </w:rPr>
        <w:t>l’émission d’un Bordereau de Suivi de Déchets Dangereux</w:t>
      </w:r>
      <w:r w:rsidR="008116C9" w:rsidRPr="00462EFF">
        <w:rPr>
          <w:rFonts w:ascii="Arial" w:hAnsi="Arial" w:cs="Arial"/>
        </w:rPr>
        <w:t xml:space="preserve"> (BSD ou BSDD)</w:t>
      </w:r>
      <w:r w:rsidR="000109F3" w:rsidRPr="00462EFF">
        <w:rPr>
          <w:rFonts w:ascii="Arial" w:hAnsi="Arial" w:cs="Arial"/>
        </w:rPr>
        <w:t xml:space="preserve"> fourni par le CEA</w:t>
      </w:r>
      <w:r w:rsidR="00413D91" w:rsidRPr="00462EFF">
        <w:rPr>
          <w:rFonts w:ascii="Arial" w:hAnsi="Arial" w:cs="Arial"/>
        </w:rPr>
        <w:t>.</w:t>
      </w:r>
    </w:p>
    <w:p w14:paraId="6C2BEAE2" w14:textId="77777777" w:rsidR="00413D91" w:rsidRPr="00462EFF" w:rsidRDefault="00413D91" w:rsidP="00AA2A5D">
      <w:pPr>
        <w:jc w:val="both"/>
        <w:rPr>
          <w:rFonts w:ascii="Arial" w:hAnsi="Arial" w:cs="Arial"/>
        </w:rPr>
      </w:pPr>
    </w:p>
    <w:p w14:paraId="6BDED417" w14:textId="1DCDC3F0" w:rsidR="00413D91" w:rsidRPr="00462EFF" w:rsidRDefault="00413D91" w:rsidP="00AA2A5D">
      <w:pPr>
        <w:jc w:val="both"/>
        <w:rPr>
          <w:rFonts w:ascii="Arial" w:hAnsi="Arial" w:cs="Arial"/>
        </w:rPr>
      </w:pPr>
      <w:r w:rsidRPr="00462EFF">
        <w:rPr>
          <w:rFonts w:ascii="Arial" w:hAnsi="Arial" w:cs="Arial"/>
          <w:b/>
        </w:rPr>
        <w:t>Attention :</w:t>
      </w:r>
      <w:r w:rsidRPr="00462EFF">
        <w:rPr>
          <w:rFonts w:ascii="Arial" w:hAnsi="Arial" w:cs="Arial"/>
        </w:rPr>
        <w:t xml:space="preserve"> les déchets issus de chantier</w:t>
      </w:r>
      <w:r w:rsidR="008462D3" w:rsidRPr="00462EFF">
        <w:rPr>
          <w:rFonts w:ascii="Arial" w:hAnsi="Arial" w:cs="Arial"/>
        </w:rPr>
        <w:t>(s)</w:t>
      </w:r>
      <w:r w:rsidRPr="00462EFF">
        <w:rPr>
          <w:rFonts w:ascii="Arial" w:hAnsi="Arial" w:cs="Arial"/>
        </w:rPr>
        <w:t xml:space="preserve"> en Installation Nucléaire de Base doivent être évacués vers un exutoire agréé</w:t>
      </w:r>
      <w:r w:rsidR="002B1A26" w:rsidRPr="00462EFF">
        <w:rPr>
          <w:rFonts w:ascii="Arial" w:hAnsi="Arial" w:cs="Arial"/>
        </w:rPr>
        <w:t>.</w:t>
      </w:r>
    </w:p>
    <w:p w14:paraId="5E7B5716" w14:textId="77777777" w:rsidR="005512CC" w:rsidRPr="00462EFF" w:rsidRDefault="005512CC" w:rsidP="00AA2A5D">
      <w:pPr>
        <w:jc w:val="both"/>
        <w:rPr>
          <w:rFonts w:ascii="Arial" w:hAnsi="Arial" w:cs="Arial"/>
        </w:rPr>
      </w:pPr>
    </w:p>
    <w:p w14:paraId="3CC8D403" w14:textId="77777777" w:rsidR="005512CC" w:rsidRPr="00462EFF" w:rsidRDefault="00143A2F" w:rsidP="00AA2A5D">
      <w:pPr>
        <w:jc w:val="both"/>
        <w:rPr>
          <w:rFonts w:ascii="Arial" w:hAnsi="Arial" w:cs="Arial"/>
        </w:rPr>
      </w:pPr>
      <w:smartTag w:uri="urn:schemas-microsoft-com:office:smarttags" w:element="PersonName">
        <w:smartTagPr>
          <w:attr w:name="ProductID" w:val="La fiche Eco-r￩flexe"/>
        </w:smartTagPr>
        <w:r w:rsidRPr="00462EFF">
          <w:rPr>
            <w:rFonts w:ascii="Arial" w:hAnsi="Arial" w:cs="Arial"/>
            <w:b/>
          </w:rPr>
          <w:t>La fiche Eco-réflexe</w:t>
        </w:r>
      </w:smartTag>
      <w:r w:rsidRPr="00462EFF">
        <w:rPr>
          <w:rFonts w:ascii="Arial" w:hAnsi="Arial" w:cs="Arial"/>
          <w:b/>
        </w:rPr>
        <w:t xml:space="preserve"> n°1</w:t>
      </w:r>
      <w:r w:rsidRPr="00462EFF">
        <w:rPr>
          <w:rFonts w:ascii="Arial" w:hAnsi="Arial" w:cs="Arial"/>
        </w:rPr>
        <w:t> : « La gestion des déchets de chantier à Saclay » récapitule les règles que l’entreprise doit connaître et respecter.</w:t>
      </w:r>
    </w:p>
    <w:p w14:paraId="7F7A5BF1" w14:textId="77777777" w:rsidR="00187C64" w:rsidRPr="00187C64" w:rsidRDefault="00187C64" w:rsidP="00AA2A5D">
      <w:pPr>
        <w:jc w:val="both"/>
        <w:rPr>
          <w:rFonts w:ascii="Arial" w:hAnsi="Arial" w:cs="Arial"/>
        </w:rPr>
      </w:pPr>
    </w:p>
    <w:p w14:paraId="14261920" w14:textId="77777777" w:rsidR="00143A2F" w:rsidRDefault="00143A2F" w:rsidP="00AA2A5D">
      <w:pPr>
        <w:jc w:val="both"/>
        <w:rPr>
          <w:rFonts w:ascii="Arial" w:hAnsi="Arial" w:cs="Arial"/>
        </w:rPr>
      </w:pPr>
    </w:p>
    <w:p w14:paraId="149E9BBF" w14:textId="77777777" w:rsidR="00143A2F" w:rsidRDefault="00455B70" w:rsidP="00AA2A5D">
      <w:pPr>
        <w:jc w:val="both"/>
        <w:rPr>
          <w:rFonts w:ascii="Arial" w:hAnsi="Arial" w:cs="Arial"/>
          <w:b/>
        </w:rPr>
      </w:pPr>
      <w:r>
        <w:rPr>
          <w:rFonts w:ascii="Arial" w:hAnsi="Arial" w:cs="Arial"/>
          <w:b/>
        </w:rPr>
        <w:t>D - TRAVAUX DE RETRAIT DE MATÉRIAUX AMIANTÉS :</w:t>
      </w:r>
    </w:p>
    <w:p w14:paraId="23C9ADEE" w14:textId="77777777" w:rsidR="00455B70" w:rsidRDefault="00455B70" w:rsidP="00AA2A5D">
      <w:pPr>
        <w:jc w:val="both"/>
        <w:rPr>
          <w:rFonts w:ascii="Arial" w:hAnsi="Arial" w:cs="Arial"/>
          <w:b/>
        </w:rPr>
      </w:pPr>
    </w:p>
    <w:p w14:paraId="0B223824" w14:textId="020F493D" w:rsidR="00455B70" w:rsidRPr="00AB36CF" w:rsidRDefault="00455B70" w:rsidP="00AA2A5D">
      <w:pPr>
        <w:jc w:val="both"/>
        <w:rPr>
          <w:rFonts w:ascii="Arial" w:hAnsi="Arial" w:cs="Arial"/>
        </w:rPr>
      </w:pPr>
      <w:r w:rsidRPr="00AB36CF">
        <w:rPr>
          <w:rFonts w:ascii="Arial" w:hAnsi="Arial" w:cs="Arial"/>
        </w:rPr>
        <w:t>La procédure « Gestion du risque amiante au CEA/</w:t>
      </w:r>
      <w:r w:rsidR="0017023D">
        <w:rPr>
          <w:rFonts w:ascii="Arial" w:hAnsi="Arial" w:cs="Arial"/>
        </w:rPr>
        <w:t>PARIS-</w:t>
      </w:r>
      <w:r w:rsidRPr="00AB36CF">
        <w:rPr>
          <w:rFonts w:ascii="Arial" w:hAnsi="Arial" w:cs="Arial"/>
        </w:rPr>
        <w:t>SACLAY », référencée CEA/</w:t>
      </w:r>
      <w:r w:rsidR="0017023D">
        <w:rPr>
          <w:rFonts w:ascii="Arial" w:hAnsi="Arial" w:cs="Arial"/>
        </w:rPr>
        <w:t>P-</w:t>
      </w:r>
      <w:r w:rsidRPr="00AB36CF">
        <w:rPr>
          <w:rFonts w:ascii="Arial" w:hAnsi="Arial" w:cs="Arial"/>
        </w:rPr>
        <w:t>SAC/DIR/PR/</w:t>
      </w:r>
      <w:r w:rsidR="0017023D">
        <w:rPr>
          <w:rFonts w:ascii="Arial" w:hAnsi="Arial" w:cs="Arial"/>
        </w:rPr>
        <w:t>0</w:t>
      </w:r>
      <w:r w:rsidRPr="00AB36CF">
        <w:rPr>
          <w:rFonts w:ascii="Arial" w:hAnsi="Arial" w:cs="Arial"/>
        </w:rPr>
        <w:t xml:space="preserve">29, </w:t>
      </w:r>
      <w:r w:rsidR="00AB36CF" w:rsidRPr="00AB36CF">
        <w:rPr>
          <w:rFonts w:ascii="Arial" w:hAnsi="Arial" w:cs="Arial"/>
        </w:rPr>
        <w:t xml:space="preserve">décrit l’organisation mise en place pour la gestion de l’amiante sur le </w:t>
      </w:r>
      <w:r w:rsidR="00AB36CF">
        <w:rPr>
          <w:rFonts w:ascii="Arial" w:hAnsi="Arial" w:cs="Arial"/>
        </w:rPr>
        <w:t>Centre</w:t>
      </w:r>
      <w:r w:rsidR="00AB36CF" w:rsidRPr="00AB36CF">
        <w:rPr>
          <w:rFonts w:ascii="Arial" w:hAnsi="Arial" w:cs="Arial"/>
        </w:rPr>
        <w:t>, conformément à la réglementation en vigueur.</w:t>
      </w:r>
    </w:p>
    <w:p w14:paraId="3AD064CA" w14:textId="77777777" w:rsidR="00DA66E3" w:rsidRDefault="00DA66E3" w:rsidP="00AA2A5D">
      <w:pPr>
        <w:jc w:val="both"/>
        <w:rPr>
          <w:rFonts w:ascii="Arial" w:hAnsi="Arial" w:cs="Arial"/>
        </w:rPr>
      </w:pPr>
    </w:p>
    <w:p w14:paraId="0C33FBA6" w14:textId="20620841" w:rsidR="0017023D" w:rsidRDefault="0017023D" w:rsidP="00AA2A5D">
      <w:pPr>
        <w:jc w:val="both"/>
        <w:rPr>
          <w:rFonts w:ascii="Arial" w:hAnsi="Arial" w:cs="Arial"/>
        </w:rPr>
      </w:pPr>
      <w:r>
        <w:rPr>
          <w:rFonts w:ascii="Arial" w:hAnsi="Arial" w:cs="Arial"/>
        </w:rPr>
        <w:t xml:space="preserve">Avant tout travaux dans un bâtiment, même de faible ampleur, le Chef d’Installation demande un diagnostic amiante avant travaux. </w:t>
      </w:r>
    </w:p>
    <w:p w14:paraId="66DBF58E" w14:textId="77777777" w:rsidR="0017023D" w:rsidRDefault="0017023D" w:rsidP="00AA2A5D">
      <w:pPr>
        <w:jc w:val="both"/>
        <w:rPr>
          <w:rFonts w:ascii="Arial" w:hAnsi="Arial" w:cs="Arial"/>
        </w:rPr>
      </w:pPr>
    </w:p>
    <w:p w14:paraId="67B77D8F" w14:textId="0B3AB91B" w:rsidR="005D4C61" w:rsidRDefault="00920DE7" w:rsidP="00AA2A5D">
      <w:pPr>
        <w:jc w:val="both"/>
        <w:rPr>
          <w:rFonts w:ascii="Arial" w:hAnsi="Arial" w:cs="Arial"/>
        </w:rPr>
      </w:pPr>
      <w:r>
        <w:rPr>
          <w:rFonts w:ascii="Arial" w:hAnsi="Arial" w:cs="Arial"/>
        </w:rPr>
        <w:t>Dans le cas de travaux touchant à des matériaux amiantés, compte tenu des risques particuliers pour la santé des travailleurs, il est obligatoire d’établir un plan de retrait des matériaux amiantés. Celui-ci, une fois validé par le CEA, constitue le mode opératoire à</w:t>
      </w:r>
      <w:r w:rsidR="005D4C61">
        <w:rPr>
          <w:rFonts w:ascii="Arial" w:hAnsi="Arial" w:cs="Arial"/>
        </w:rPr>
        <w:t xml:space="preserve"> respecter par les intervenants </w:t>
      </w:r>
    </w:p>
    <w:p w14:paraId="0558D189" w14:textId="77777777" w:rsidR="005D4C61" w:rsidRDefault="005D4C61" w:rsidP="00AA2A5D">
      <w:pPr>
        <w:jc w:val="both"/>
        <w:rPr>
          <w:rFonts w:ascii="Arial" w:hAnsi="Arial" w:cs="Arial"/>
        </w:rPr>
      </w:pPr>
    </w:p>
    <w:p w14:paraId="3B6B2E8A" w14:textId="2C5315EB" w:rsidR="00920DE7" w:rsidRDefault="005D4C61" w:rsidP="00AA2A5D">
      <w:pPr>
        <w:jc w:val="both"/>
        <w:rPr>
          <w:rFonts w:ascii="Arial" w:hAnsi="Arial" w:cs="Arial"/>
        </w:rPr>
      </w:pPr>
      <w:r>
        <w:rPr>
          <w:rFonts w:ascii="Arial" w:hAnsi="Arial" w:cs="Arial"/>
          <w:b/>
        </w:rPr>
        <w:t>Attention</w:t>
      </w:r>
      <w:r w:rsidRPr="005D4C61">
        <w:rPr>
          <w:rFonts w:ascii="Arial" w:hAnsi="Arial" w:cs="Arial"/>
          <w:b/>
        </w:rPr>
        <w:t> :</w:t>
      </w:r>
      <w:r>
        <w:rPr>
          <w:rFonts w:ascii="Arial" w:hAnsi="Arial" w:cs="Arial"/>
        </w:rPr>
        <w:t xml:space="preserve"> il est impératif que le plan de retrait </w:t>
      </w:r>
      <w:r w:rsidR="005A6559">
        <w:rPr>
          <w:rFonts w:ascii="Arial" w:hAnsi="Arial" w:cs="Arial"/>
        </w:rPr>
        <w:t>ait</w:t>
      </w:r>
      <w:r>
        <w:rPr>
          <w:rFonts w:ascii="Arial" w:hAnsi="Arial" w:cs="Arial"/>
        </w:rPr>
        <w:t xml:space="preserve"> été validé par le </w:t>
      </w:r>
      <w:r w:rsidR="00A03A34">
        <w:rPr>
          <w:rFonts w:ascii="Arial" w:hAnsi="Arial" w:cs="Arial"/>
        </w:rPr>
        <w:t xml:space="preserve">Coordonnateur Amiante </w:t>
      </w:r>
      <w:r w:rsidR="000C1CE7">
        <w:rPr>
          <w:rFonts w:ascii="Arial" w:hAnsi="Arial" w:cs="Arial"/>
        </w:rPr>
        <w:t>(</w:t>
      </w:r>
      <w:r w:rsidR="00A5523B">
        <w:rPr>
          <w:rFonts w:ascii="Arial" w:hAnsi="Arial" w:cs="Arial"/>
        </w:rPr>
        <w:t>DSST</w:t>
      </w:r>
      <w:r w:rsidR="000C1CE7">
        <w:rPr>
          <w:rFonts w:ascii="Arial" w:hAnsi="Arial" w:cs="Arial"/>
        </w:rPr>
        <w:t xml:space="preserve">) </w:t>
      </w:r>
      <w:r w:rsidR="00A03A34">
        <w:rPr>
          <w:rFonts w:ascii="Arial" w:hAnsi="Arial" w:cs="Arial"/>
        </w:rPr>
        <w:t xml:space="preserve">du </w:t>
      </w:r>
      <w:r>
        <w:rPr>
          <w:rFonts w:ascii="Arial" w:hAnsi="Arial" w:cs="Arial"/>
        </w:rPr>
        <w:t xml:space="preserve">CEA </w:t>
      </w:r>
      <w:r w:rsidR="004A0C32">
        <w:rPr>
          <w:rFonts w:ascii="Arial" w:hAnsi="Arial" w:cs="Arial"/>
        </w:rPr>
        <w:t>avant envoi à l’inspection</w:t>
      </w:r>
      <w:r>
        <w:rPr>
          <w:rFonts w:ascii="Arial" w:hAnsi="Arial" w:cs="Arial"/>
        </w:rPr>
        <w:t xml:space="preserve"> du Travail.</w:t>
      </w:r>
    </w:p>
    <w:p w14:paraId="19E53FB3" w14:textId="77777777" w:rsidR="00920DE7" w:rsidRDefault="00920DE7" w:rsidP="00AA2A5D">
      <w:pPr>
        <w:jc w:val="both"/>
        <w:rPr>
          <w:rFonts w:ascii="Arial" w:hAnsi="Arial" w:cs="Arial"/>
        </w:rPr>
      </w:pPr>
    </w:p>
    <w:p w14:paraId="6BAD8DDC" w14:textId="77777777" w:rsidR="008116C9" w:rsidRPr="00AB36CF" w:rsidRDefault="008116C9" w:rsidP="00AA2A5D">
      <w:pPr>
        <w:jc w:val="both"/>
        <w:rPr>
          <w:rFonts w:ascii="Arial" w:hAnsi="Arial" w:cs="Arial"/>
        </w:rPr>
      </w:pPr>
    </w:p>
    <w:p w14:paraId="7C282E20" w14:textId="2FB9E70A" w:rsidR="00AB36CF" w:rsidRPr="00DA66E3" w:rsidRDefault="00DA66E3" w:rsidP="00AA2A5D">
      <w:pPr>
        <w:jc w:val="both"/>
        <w:rPr>
          <w:rFonts w:ascii="Arial" w:hAnsi="Arial" w:cs="Arial"/>
        </w:rPr>
      </w:pPr>
      <w:r w:rsidRPr="00DA66E3">
        <w:rPr>
          <w:rFonts w:ascii="Arial" w:hAnsi="Arial" w:cs="Arial"/>
        </w:rPr>
        <w:t>Pour tou</w:t>
      </w:r>
      <w:r w:rsidR="005D4C61">
        <w:rPr>
          <w:rFonts w:ascii="Arial" w:hAnsi="Arial" w:cs="Arial"/>
        </w:rPr>
        <w:t xml:space="preserve">s travaux en présence d’amiante, </w:t>
      </w:r>
      <w:r w:rsidRPr="00DA66E3">
        <w:rPr>
          <w:rFonts w:ascii="Arial" w:hAnsi="Arial" w:cs="Arial"/>
        </w:rPr>
        <w:t>le Chef d’Inst</w:t>
      </w:r>
      <w:r w:rsidR="00234096">
        <w:rPr>
          <w:rFonts w:ascii="Arial" w:hAnsi="Arial" w:cs="Arial"/>
        </w:rPr>
        <w:t>allation doit faire appel à un Chargé d’A</w:t>
      </w:r>
      <w:r w:rsidR="00360743">
        <w:rPr>
          <w:rFonts w:ascii="Arial" w:hAnsi="Arial" w:cs="Arial"/>
        </w:rPr>
        <w:t>ffaire D</w:t>
      </w:r>
      <w:r w:rsidR="00564DC1">
        <w:rPr>
          <w:rFonts w:ascii="Arial" w:hAnsi="Arial" w:cs="Arial"/>
        </w:rPr>
        <w:t>S</w:t>
      </w:r>
      <w:r w:rsidRPr="00DA66E3">
        <w:rPr>
          <w:rFonts w:ascii="Arial" w:hAnsi="Arial" w:cs="Arial"/>
        </w:rPr>
        <w:t>ST</w:t>
      </w:r>
      <w:r w:rsidR="00920DE7">
        <w:rPr>
          <w:rFonts w:ascii="Arial" w:hAnsi="Arial" w:cs="Arial"/>
        </w:rPr>
        <w:t>, lequel informe le Coordonnateur Amiante</w:t>
      </w:r>
      <w:r w:rsidRPr="00DA66E3">
        <w:rPr>
          <w:rFonts w:ascii="Arial" w:hAnsi="Arial" w:cs="Arial"/>
        </w:rPr>
        <w:t xml:space="preserve">. </w:t>
      </w:r>
      <w:r w:rsidR="00920DE7">
        <w:rPr>
          <w:rFonts w:ascii="Arial" w:hAnsi="Arial" w:cs="Arial"/>
        </w:rPr>
        <w:t>Ce dernier</w:t>
      </w:r>
      <w:r w:rsidRPr="00DA66E3">
        <w:rPr>
          <w:rFonts w:ascii="Arial" w:hAnsi="Arial" w:cs="Arial"/>
        </w:rPr>
        <w:t xml:space="preserve"> assure </w:t>
      </w:r>
      <w:r w:rsidR="0017023D">
        <w:rPr>
          <w:rFonts w:ascii="Arial" w:hAnsi="Arial" w:cs="Arial"/>
        </w:rPr>
        <w:t>la surveillance</w:t>
      </w:r>
      <w:r w:rsidRPr="00DA66E3">
        <w:rPr>
          <w:rFonts w:ascii="Arial" w:hAnsi="Arial" w:cs="Arial"/>
        </w:rPr>
        <w:t xml:space="preserve"> de la prestation de retrait d’amiante (vérification des mesures prévues dans le plan de retrait</w:t>
      </w:r>
      <w:r w:rsidR="00920DE7">
        <w:rPr>
          <w:rFonts w:ascii="Arial" w:hAnsi="Arial" w:cs="Arial"/>
        </w:rPr>
        <w:t>,</w:t>
      </w:r>
      <w:r w:rsidRPr="00DA66E3">
        <w:rPr>
          <w:rFonts w:ascii="Arial" w:hAnsi="Arial" w:cs="Arial"/>
        </w:rPr>
        <w:t xml:space="preserve"> participation aux plans de prévention, réalisation </w:t>
      </w:r>
      <w:r w:rsidR="0017023D">
        <w:rPr>
          <w:rFonts w:ascii="Arial" w:hAnsi="Arial" w:cs="Arial"/>
        </w:rPr>
        <w:t xml:space="preserve">du point d’arrêt avant démarrage </w:t>
      </w:r>
      <w:r w:rsidRPr="00DA66E3">
        <w:rPr>
          <w:rFonts w:ascii="Arial" w:hAnsi="Arial" w:cs="Arial"/>
        </w:rPr>
        <w:t>de chantier…).</w:t>
      </w:r>
    </w:p>
    <w:p w14:paraId="2C7E6F8C" w14:textId="77777777" w:rsidR="00C42AD3" w:rsidRDefault="00C42AD3" w:rsidP="00AA2A5D">
      <w:pPr>
        <w:jc w:val="both"/>
        <w:rPr>
          <w:rFonts w:ascii="Arial" w:hAnsi="Arial" w:cs="Arial"/>
        </w:rPr>
      </w:pPr>
    </w:p>
    <w:p w14:paraId="098A1352" w14:textId="57FEECD1" w:rsidR="00920DE7" w:rsidRDefault="00C42AD3" w:rsidP="00AA2A5D">
      <w:pPr>
        <w:jc w:val="both"/>
        <w:rPr>
          <w:rFonts w:ascii="Arial" w:hAnsi="Arial" w:cs="Arial"/>
        </w:rPr>
      </w:pPr>
      <w:r>
        <w:rPr>
          <w:rFonts w:ascii="Arial" w:hAnsi="Arial" w:cs="Arial"/>
        </w:rPr>
        <w:t>L</w:t>
      </w:r>
      <w:r w:rsidR="00920DE7">
        <w:rPr>
          <w:rFonts w:ascii="Arial" w:hAnsi="Arial" w:cs="Arial"/>
        </w:rPr>
        <w:t xml:space="preserve">’évacuation des déchets amiantés nécessite </w:t>
      </w:r>
      <w:r w:rsidR="00920DE7" w:rsidRPr="0017023D">
        <w:rPr>
          <w:rFonts w:ascii="Arial" w:hAnsi="Arial" w:cs="Arial"/>
        </w:rPr>
        <w:t>en plus du Bordereau d’Évacuation</w:t>
      </w:r>
      <w:r w:rsidR="008116C9" w:rsidRPr="0017023D">
        <w:rPr>
          <w:rFonts w:ascii="Arial" w:hAnsi="Arial" w:cs="Arial"/>
        </w:rPr>
        <w:t xml:space="preserve"> (BE)</w:t>
      </w:r>
      <w:r w:rsidR="00920DE7" w:rsidRPr="0017023D">
        <w:rPr>
          <w:rFonts w:ascii="Arial" w:hAnsi="Arial" w:cs="Arial"/>
        </w:rPr>
        <w:t xml:space="preserve"> </w:t>
      </w:r>
      <w:r w:rsidR="00920DE7">
        <w:rPr>
          <w:rFonts w:ascii="Arial" w:hAnsi="Arial" w:cs="Arial"/>
        </w:rPr>
        <w:t>l’émission d’un Bordereau de Suivi de Déchets Amiantés</w:t>
      </w:r>
      <w:r w:rsidR="008116C9">
        <w:rPr>
          <w:rFonts w:ascii="Arial" w:hAnsi="Arial" w:cs="Arial"/>
        </w:rPr>
        <w:t xml:space="preserve"> (BSDA)</w:t>
      </w:r>
      <w:r w:rsidR="00920DE7">
        <w:rPr>
          <w:rFonts w:ascii="Arial" w:hAnsi="Arial" w:cs="Arial"/>
        </w:rPr>
        <w:t>.</w:t>
      </w:r>
    </w:p>
    <w:p w14:paraId="1113F2E1" w14:textId="77777777" w:rsidR="009803B6" w:rsidRDefault="009803B6" w:rsidP="00AA2A5D">
      <w:pPr>
        <w:jc w:val="both"/>
        <w:rPr>
          <w:rFonts w:ascii="Arial" w:hAnsi="Arial" w:cs="Arial"/>
          <w:b/>
        </w:rPr>
      </w:pPr>
    </w:p>
    <w:p w14:paraId="45595D28" w14:textId="77777777" w:rsidR="009803B6" w:rsidRDefault="009803B6" w:rsidP="00AA2A5D">
      <w:pPr>
        <w:jc w:val="both"/>
        <w:rPr>
          <w:rFonts w:ascii="Arial" w:hAnsi="Arial" w:cs="Arial"/>
          <w:b/>
        </w:rPr>
      </w:pPr>
    </w:p>
    <w:p w14:paraId="1057A2F2" w14:textId="77777777" w:rsidR="00E17F88" w:rsidRDefault="00920DE7" w:rsidP="00AA2A5D">
      <w:pPr>
        <w:jc w:val="both"/>
        <w:rPr>
          <w:rFonts w:ascii="Arial" w:hAnsi="Arial" w:cs="Arial"/>
          <w:b/>
        </w:rPr>
      </w:pPr>
      <w:r>
        <w:rPr>
          <w:rFonts w:ascii="Arial" w:hAnsi="Arial" w:cs="Arial"/>
          <w:b/>
        </w:rPr>
        <w:t>E</w:t>
      </w:r>
      <w:r w:rsidR="00E17F88">
        <w:rPr>
          <w:rFonts w:ascii="Arial" w:hAnsi="Arial" w:cs="Arial"/>
          <w:b/>
        </w:rPr>
        <w:t xml:space="preserve"> - ENTREPOSAGE </w:t>
      </w:r>
      <w:r w:rsidR="009C0B36">
        <w:rPr>
          <w:rFonts w:ascii="Arial" w:hAnsi="Arial" w:cs="Arial"/>
          <w:b/>
        </w:rPr>
        <w:t xml:space="preserve">ET UTILISATION </w:t>
      </w:r>
      <w:r w:rsidR="00E17F88">
        <w:rPr>
          <w:rFonts w:ascii="Arial" w:hAnsi="Arial" w:cs="Arial"/>
          <w:b/>
        </w:rPr>
        <w:t>DE PRODUITS CHIMIQUES :</w:t>
      </w:r>
    </w:p>
    <w:p w14:paraId="0D12E879" w14:textId="77777777" w:rsidR="005D086B" w:rsidRDefault="005D086B" w:rsidP="00AA2A5D">
      <w:pPr>
        <w:jc w:val="both"/>
        <w:rPr>
          <w:rFonts w:ascii="Arial" w:hAnsi="Arial" w:cs="Arial"/>
          <w:b/>
        </w:rPr>
      </w:pPr>
    </w:p>
    <w:p w14:paraId="296D132B" w14:textId="77777777" w:rsidR="00871BE9" w:rsidRDefault="00D72DDF" w:rsidP="00AA2A5D">
      <w:pPr>
        <w:jc w:val="both"/>
        <w:rPr>
          <w:rFonts w:ascii="Arial" w:hAnsi="Arial" w:cs="Arial"/>
        </w:rPr>
      </w:pPr>
      <w:r>
        <w:rPr>
          <w:rFonts w:ascii="Arial" w:hAnsi="Arial" w:cs="Arial"/>
        </w:rPr>
        <w:t xml:space="preserve">Durant un chantier, en l’absence de précautions particulières, diverses substances sont susceptibles d’être déversées sur le sol et de générer des pollutions parfois difficiles à résorber. En outre ces substances peuvent nuire à la santé des intervenants. </w:t>
      </w:r>
    </w:p>
    <w:p w14:paraId="58852EB6" w14:textId="77777777" w:rsidR="00871BE9" w:rsidRDefault="00871BE9" w:rsidP="00AA2A5D">
      <w:pPr>
        <w:jc w:val="both"/>
        <w:rPr>
          <w:rFonts w:ascii="Arial" w:hAnsi="Arial" w:cs="Arial"/>
        </w:rPr>
      </w:pPr>
    </w:p>
    <w:p w14:paraId="085DF102" w14:textId="77777777" w:rsidR="00BA65D0" w:rsidRDefault="00BA65D0" w:rsidP="00AA2A5D">
      <w:pPr>
        <w:jc w:val="both"/>
        <w:rPr>
          <w:rFonts w:ascii="Arial" w:hAnsi="Arial" w:cs="Arial"/>
        </w:rPr>
      </w:pPr>
      <w:r>
        <w:rPr>
          <w:rFonts w:ascii="Arial" w:hAnsi="Arial" w:cs="Arial"/>
        </w:rPr>
        <w:t>C’est pourquoi les stockages de produits chimiques (carburant, huile, peinture, vernis, résine, solvant</w:t>
      </w:r>
      <w:r w:rsidR="009C0B36">
        <w:rPr>
          <w:rFonts w:ascii="Arial" w:hAnsi="Arial" w:cs="Arial"/>
        </w:rPr>
        <w:t>, décapant</w:t>
      </w:r>
      <w:r>
        <w:rPr>
          <w:rFonts w:ascii="Arial" w:hAnsi="Arial" w:cs="Arial"/>
        </w:rPr>
        <w:t xml:space="preserve">…) doivent être limités autant que possible, identifiés et organisés de manière à éviter tout déversement accidentel. </w:t>
      </w:r>
    </w:p>
    <w:p w14:paraId="16F39AFE" w14:textId="77777777" w:rsidR="00BA65D0" w:rsidRDefault="00BA65D0" w:rsidP="00AA2A5D">
      <w:pPr>
        <w:jc w:val="both"/>
        <w:rPr>
          <w:rFonts w:ascii="Arial" w:hAnsi="Arial" w:cs="Arial"/>
        </w:rPr>
      </w:pPr>
    </w:p>
    <w:p w14:paraId="1A8DBDC5" w14:textId="5469A98B" w:rsidR="00664A7A" w:rsidRDefault="00BA65D0" w:rsidP="00AA2A5D">
      <w:pPr>
        <w:jc w:val="both"/>
        <w:rPr>
          <w:rFonts w:ascii="Arial" w:hAnsi="Arial" w:cs="Arial"/>
        </w:rPr>
      </w:pPr>
      <w:r>
        <w:rPr>
          <w:rFonts w:ascii="Arial" w:hAnsi="Arial" w:cs="Arial"/>
        </w:rPr>
        <w:t xml:space="preserve">En particulier, le stockage de produits considérés comme dangereux </w:t>
      </w:r>
      <w:r w:rsidR="009C0B36">
        <w:rPr>
          <w:rFonts w:ascii="Arial" w:hAnsi="Arial" w:cs="Arial"/>
        </w:rPr>
        <w:t>(présence d</w:t>
      </w:r>
      <w:r w:rsidR="008462D3">
        <w:rPr>
          <w:rFonts w:ascii="Arial" w:hAnsi="Arial" w:cs="Arial"/>
        </w:rPr>
        <w:t>e</w:t>
      </w:r>
      <w:r w:rsidR="009C0B36">
        <w:rPr>
          <w:rFonts w:ascii="Arial" w:hAnsi="Arial" w:cs="Arial"/>
        </w:rPr>
        <w:t xml:space="preserve"> pictogramme</w:t>
      </w:r>
      <w:r w:rsidR="008462D3">
        <w:rPr>
          <w:rFonts w:ascii="Arial" w:hAnsi="Arial" w:cs="Arial"/>
        </w:rPr>
        <w:t>(s)</w:t>
      </w:r>
      <w:r w:rsidR="009C0B36">
        <w:rPr>
          <w:rFonts w:ascii="Arial" w:hAnsi="Arial" w:cs="Arial"/>
        </w:rPr>
        <w:t xml:space="preserve"> de danger sur l’emballage) </w:t>
      </w:r>
      <w:r>
        <w:rPr>
          <w:rFonts w:ascii="Arial" w:hAnsi="Arial" w:cs="Arial"/>
        </w:rPr>
        <w:t>devra être réalisé conformément à la réglementation</w:t>
      </w:r>
      <w:r w:rsidR="008462D3">
        <w:rPr>
          <w:rFonts w:ascii="Arial" w:hAnsi="Arial" w:cs="Arial"/>
        </w:rPr>
        <w:t xml:space="preserve"> et aux exigences du C</w:t>
      </w:r>
      <w:r w:rsidR="00511BE1">
        <w:rPr>
          <w:rFonts w:ascii="Arial" w:hAnsi="Arial" w:cs="Arial"/>
        </w:rPr>
        <w:t>EA Paris-</w:t>
      </w:r>
      <w:r w:rsidR="008462D3">
        <w:rPr>
          <w:rFonts w:ascii="Arial" w:hAnsi="Arial" w:cs="Arial"/>
        </w:rPr>
        <w:t>Saclay</w:t>
      </w:r>
      <w:r>
        <w:rPr>
          <w:rFonts w:ascii="Arial" w:hAnsi="Arial" w:cs="Arial"/>
        </w:rPr>
        <w:t xml:space="preserve">, en mettant en œuvre si besoin des rétentions adaptées. </w:t>
      </w:r>
    </w:p>
    <w:p w14:paraId="4AB5EA95" w14:textId="77777777" w:rsidR="00664A7A" w:rsidRDefault="00664A7A" w:rsidP="00AA2A5D">
      <w:pPr>
        <w:jc w:val="both"/>
        <w:rPr>
          <w:rFonts w:ascii="Arial" w:hAnsi="Arial" w:cs="Arial"/>
        </w:rPr>
      </w:pPr>
    </w:p>
    <w:p w14:paraId="3FF542ED" w14:textId="77777777" w:rsidR="00664A7A" w:rsidRPr="00664A7A" w:rsidRDefault="009C0B36" w:rsidP="00AA2A5D">
      <w:pPr>
        <w:jc w:val="both"/>
        <w:rPr>
          <w:rFonts w:ascii="Arial" w:hAnsi="Arial" w:cs="Arial"/>
          <w:b/>
        </w:rPr>
      </w:pPr>
      <w:r w:rsidRPr="00664A7A">
        <w:rPr>
          <w:rFonts w:ascii="Arial" w:hAnsi="Arial" w:cs="Arial"/>
          <w:b/>
        </w:rPr>
        <w:t>Les entreprises fourniront dans (ou avec) leur offre technique et commerciale le détail des produits chimiques qui seront entreposés et utilisés</w:t>
      </w:r>
      <w:r>
        <w:rPr>
          <w:rFonts w:ascii="Arial" w:hAnsi="Arial" w:cs="Arial"/>
        </w:rPr>
        <w:t xml:space="preserve"> (nom commercial d</w:t>
      </w:r>
      <w:r w:rsidR="00D306BE">
        <w:rPr>
          <w:rFonts w:ascii="Arial" w:hAnsi="Arial" w:cs="Arial"/>
        </w:rPr>
        <w:t>es produits et quantités maximales</w:t>
      </w:r>
      <w:r>
        <w:rPr>
          <w:rFonts w:ascii="Arial" w:hAnsi="Arial" w:cs="Arial"/>
        </w:rPr>
        <w:t xml:space="preserve"> présentes sur le chantier)</w:t>
      </w:r>
      <w:r w:rsidR="00664A7A">
        <w:rPr>
          <w:rFonts w:ascii="Arial" w:hAnsi="Arial" w:cs="Arial"/>
        </w:rPr>
        <w:t xml:space="preserve"> </w:t>
      </w:r>
      <w:r w:rsidR="00664A7A" w:rsidRPr="00664A7A">
        <w:rPr>
          <w:rFonts w:ascii="Arial" w:hAnsi="Arial" w:cs="Arial"/>
          <w:b/>
        </w:rPr>
        <w:t xml:space="preserve">et transmettront les Fiches de Données de Sécurité correspondantes. </w:t>
      </w:r>
    </w:p>
    <w:p w14:paraId="3F154E0C" w14:textId="77777777" w:rsidR="00664A7A" w:rsidRDefault="00664A7A" w:rsidP="00AA2A5D">
      <w:pPr>
        <w:jc w:val="both"/>
        <w:rPr>
          <w:rFonts w:ascii="Arial" w:hAnsi="Arial" w:cs="Arial"/>
        </w:rPr>
      </w:pPr>
    </w:p>
    <w:p w14:paraId="2F5FF4EF" w14:textId="77777777" w:rsidR="00BA65D0" w:rsidRDefault="00664A7A" w:rsidP="00AA2A5D">
      <w:pPr>
        <w:jc w:val="both"/>
        <w:rPr>
          <w:rFonts w:ascii="Arial" w:hAnsi="Arial" w:cs="Arial"/>
        </w:rPr>
      </w:pPr>
      <w:r>
        <w:rPr>
          <w:rFonts w:ascii="Arial" w:hAnsi="Arial" w:cs="Arial"/>
        </w:rPr>
        <w:t>Selon</w:t>
      </w:r>
      <w:r w:rsidRPr="00DF5544">
        <w:rPr>
          <w:rFonts w:ascii="Arial" w:hAnsi="Arial" w:cs="Arial"/>
        </w:rPr>
        <w:t xml:space="preserve"> la nature des produits</w:t>
      </w:r>
      <w:r>
        <w:rPr>
          <w:rFonts w:ascii="Arial" w:hAnsi="Arial" w:cs="Arial"/>
        </w:rPr>
        <w:t xml:space="preserve"> et</w:t>
      </w:r>
      <w:r w:rsidRPr="00DF5544">
        <w:rPr>
          <w:rFonts w:ascii="Arial" w:hAnsi="Arial" w:cs="Arial"/>
        </w:rPr>
        <w:t xml:space="preserve"> </w:t>
      </w:r>
      <w:r>
        <w:rPr>
          <w:rFonts w:ascii="Arial" w:hAnsi="Arial" w:cs="Arial"/>
        </w:rPr>
        <w:t>l</w:t>
      </w:r>
      <w:r w:rsidRPr="00DF5544">
        <w:rPr>
          <w:rFonts w:ascii="Arial" w:hAnsi="Arial" w:cs="Arial"/>
        </w:rPr>
        <w:t>es quantités présentes</w:t>
      </w:r>
      <w:r>
        <w:rPr>
          <w:rFonts w:ascii="Arial" w:hAnsi="Arial" w:cs="Arial"/>
        </w:rPr>
        <w:t>,</w:t>
      </w:r>
      <w:r w:rsidRPr="00DF5544">
        <w:rPr>
          <w:rFonts w:ascii="Arial" w:hAnsi="Arial" w:cs="Arial"/>
        </w:rPr>
        <w:t xml:space="preserve"> l’</w:t>
      </w:r>
      <w:r>
        <w:rPr>
          <w:rFonts w:ascii="Arial" w:hAnsi="Arial" w:cs="Arial"/>
        </w:rPr>
        <w:t>I</w:t>
      </w:r>
      <w:r w:rsidRPr="00DF5544">
        <w:rPr>
          <w:rFonts w:ascii="Arial" w:hAnsi="Arial" w:cs="Arial"/>
        </w:rPr>
        <w:t>ngénieur Sécurité</w:t>
      </w:r>
      <w:r w:rsidR="008462D3">
        <w:rPr>
          <w:rFonts w:ascii="Arial" w:hAnsi="Arial" w:cs="Arial"/>
        </w:rPr>
        <w:t xml:space="preserve"> </w:t>
      </w:r>
      <w:r>
        <w:rPr>
          <w:rFonts w:ascii="Arial" w:hAnsi="Arial" w:cs="Arial"/>
        </w:rPr>
        <w:t xml:space="preserve">définira </w:t>
      </w:r>
      <w:r w:rsidR="008462D3" w:rsidRPr="00DF5544">
        <w:rPr>
          <w:rFonts w:ascii="Arial" w:hAnsi="Arial" w:cs="Arial"/>
        </w:rPr>
        <w:t>lors du plan de prévention</w:t>
      </w:r>
      <w:r w:rsidR="008462D3">
        <w:rPr>
          <w:rFonts w:ascii="Arial" w:hAnsi="Arial" w:cs="Arial"/>
        </w:rPr>
        <w:t xml:space="preserve"> </w:t>
      </w:r>
      <w:r>
        <w:rPr>
          <w:rFonts w:ascii="Arial" w:hAnsi="Arial" w:cs="Arial"/>
        </w:rPr>
        <w:t>les moyens particuliers à mettre en place</w:t>
      </w:r>
      <w:r w:rsidRPr="00DF5544">
        <w:rPr>
          <w:rFonts w:ascii="Arial" w:hAnsi="Arial" w:cs="Arial"/>
        </w:rPr>
        <w:t xml:space="preserve"> </w:t>
      </w:r>
      <w:r w:rsidR="008462D3">
        <w:rPr>
          <w:rFonts w:ascii="Arial" w:hAnsi="Arial" w:cs="Arial"/>
        </w:rPr>
        <w:t>(</w:t>
      </w:r>
      <w:r w:rsidRPr="00DF5544">
        <w:rPr>
          <w:rFonts w:ascii="Arial" w:hAnsi="Arial" w:cs="Arial"/>
        </w:rPr>
        <w:t>rétentions</w:t>
      </w:r>
      <w:r w:rsidR="008462D3">
        <w:rPr>
          <w:rFonts w:ascii="Arial" w:hAnsi="Arial" w:cs="Arial"/>
        </w:rPr>
        <w:t xml:space="preserve">, </w:t>
      </w:r>
      <w:r>
        <w:rPr>
          <w:rFonts w:ascii="Arial" w:hAnsi="Arial" w:cs="Arial"/>
        </w:rPr>
        <w:t xml:space="preserve">moyens d’intervention </w:t>
      </w:r>
      <w:r w:rsidR="008462D3">
        <w:rPr>
          <w:rFonts w:ascii="Arial" w:hAnsi="Arial" w:cs="Arial"/>
        </w:rPr>
        <w:t>en cas d’incendie…).</w:t>
      </w:r>
    </w:p>
    <w:p w14:paraId="0F442EBF" w14:textId="77777777" w:rsidR="008D277D" w:rsidRDefault="008D277D" w:rsidP="00AA2A5D">
      <w:pPr>
        <w:jc w:val="both"/>
        <w:rPr>
          <w:rFonts w:ascii="Arial" w:hAnsi="Arial" w:cs="Arial"/>
        </w:rPr>
      </w:pPr>
    </w:p>
    <w:p w14:paraId="45C21886" w14:textId="77777777" w:rsidR="00871BE9" w:rsidRDefault="008462D3" w:rsidP="00AA2A5D">
      <w:pPr>
        <w:jc w:val="both"/>
        <w:rPr>
          <w:rFonts w:ascii="Arial" w:hAnsi="Arial" w:cs="Arial"/>
        </w:rPr>
      </w:pPr>
      <w:r>
        <w:rPr>
          <w:rFonts w:ascii="Arial" w:hAnsi="Arial" w:cs="Arial"/>
        </w:rPr>
        <w:t>Dans tous les cas, l</w:t>
      </w:r>
      <w:r w:rsidR="00244784">
        <w:rPr>
          <w:rFonts w:ascii="Arial" w:hAnsi="Arial" w:cs="Arial"/>
        </w:rPr>
        <w:t>es entreprises mettront à disposition de leurs intervenants u</w:t>
      </w:r>
      <w:r w:rsidR="00D97FE1">
        <w:rPr>
          <w:rFonts w:ascii="Arial" w:hAnsi="Arial" w:cs="Arial"/>
        </w:rPr>
        <w:t xml:space="preserve">n kit d’intervention comprenant au minimum un absorbant adapté </w:t>
      </w:r>
      <w:r w:rsidR="008D277D">
        <w:rPr>
          <w:rFonts w:ascii="Arial" w:hAnsi="Arial" w:cs="Arial"/>
        </w:rPr>
        <w:t>pour pallier à tout déversement accidentel de produits dangereux.</w:t>
      </w:r>
      <w:r w:rsidR="00D97FE1">
        <w:rPr>
          <w:rFonts w:ascii="Arial" w:hAnsi="Arial" w:cs="Arial"/>
        </w:rPr>
        <w:t xml:space="preserve"> </w:t>
      </w:r>
    </w:p>
    <w:p w14:paraId="42339CEE" w14:textId="77777777" w:rsidR="00D97FE1" w:rsidRDefault="00D97FE1" w:rsidP="00AA2A5D">
      <w:pPr>
        <w:jc w:val="both"/>
        <w:rPr>
          <w:rFonts w:ascii="Arial" w:hAnsi="Arial" w:cs="Arial"/>
        </w:rPr>
      </w:pPr>
    </w:p>
    <w:p w14:paraId="51181E8B" w14:textId="77777777" w:rsidR="00D97FE1" w:rsidRDefault="00D97FE1" w:rsidP="00AA2A5D">
      <w:pPr>
        <w:jc w:val="both"/>
        <w:rPr>
          <w:rFonts w:ascii="Arial" w:hAnsi="Arial" w:cs="Arial"/>
        </w:rPr>
      </w:pPr>
      <w:r w:rsidRPr="00E31392">
        <w:rPr>
          <w:rFonts w:ascii="Arial" w:hAnsi="Arial" w:cs="Arial"/>
          <w:b/>
        </w:rPr>
        <w:t>La fiche Eco-réflexe n°5</w:t>
      </w:r>
      <w:r>
        <w:rPr>
          <w:rFonts w:ascii="Arial" w:hAnsi="Arial" w:cs="Arial"/>
        </w:rPr>
        <w:t xml:space="preserve"> « Organisation des stockages de produits chimiques »</w:t>
      </w:r>
      <w:r w:rsidR="008D277D">
        <w:rPr>
          <w:rFonts w:ascii="Arial" w:hAnsi="Arial" w:cs="Arial"/>
        </w:rPr>
        <w:t xml:space="preserve"> rappelle les règles de dimensionnement des rétentions ainsi que les règles de compatibilité des produits chimiques entre eux.</w:t>
      </w:r>
    </w:p>
    <w:p w14:paraId="25588A4C" w14:textId="77777777" w:rsidR="008D277D" w:rsidRDefault="008D277D" w:rsidP="00AA2A5D">
      <w:pPr>
        <w:jc w:val="both"/>
        <w:rPr>
          <w:rFonts w:ascii="Arial" w:hAnsi="Arial" w:cs="Arial"/>
        </w:rPr>
      </w:pPr>
    </w:p>
    <w:p w14:paraId="50BE4A3E" w14:textId="77777777" w:rsidR="0083105E" w:rsidRDefault="008D277D" w:rsidP="00AA2A5D">
      <w:pPr>
        <w:jc w:val="both"/>
        <w:rPr>
          <w:rFonts w:ascii="Arial" w:hAnsi="Arial" w:cs="Arial"/>
        </w:rPr>
      </w:pPr>
      <w:r w:rsidRPr="00E31392">
        <w:rPr>
          <w:rFonts w:ascii="Arial" w:hAnsi="Arial" w:cs="Arial"/>
          <w:b/>
        </w:rPr>
        <w:t>La fiche Eco-réflexe n°3</w:t>
      </w:r>
      <w:r>
        <w:rPr>
          <w:rFonts w:ascii="Arial" w:hAnsi="Arial" w:cs="Arial"/>
        </w:rPr>
        <w:t xml:space="preserve"> décrit la conduite à tenir « En cas de déversement accidentel de produits dangereux ».</w:t>
      </w:r>
    </w:p>
    <w:p w14:paraId="2F33150D" w14:textId="77777777" w:rsidR="005D086B" w:rsidRDefault="005D086B" w:rsidP="00AA2A5D">
      <w:pPr>
        <w:jc w:val="both"/>
        <w:rPr>
          <w:rFonts w:ascii="Arial" w:hAnsi="Arial" w:cs="Arial"/>
        </w:rPr>
      </w:pPr>
    </w:p>
    <w:p w14:paraId="55BB561C" w14:textId="77777777" w:rsidR="005D086B" w:rsidRPr="005D086B" w:rsidRDefault="005D086B" w:rsidP="00AA2A5D">
      <w:pPr>
        <w:jc w:val="both"/>
        <w:rPr>
          <w:rFonts w:ascii="Arial" w:hAnsi="Arial" w:cs="Arial"/>
        </w:rPr>
      </w:pPr>
      <w:r w:rsidRPr="005D086B">
        <w:rPr>
          <w:rFonts w:ascii="Arial" w:hAnsi="Arial" w:cs="Arial"/>
        </w:rPr>
        <w:t>Le titulaire portera une attention particulière à la dangerosité et au caractère polluant des produits dangereux lors du choix de ces produits. Il devra être force de proposition quant à leur substitution par des p</w:t>
      </w:r>
      <w:r>
        <w:rPr>
          <w:rFonts w:ascii="Arial" w:hAnsi="Arial" w:cs="Arial"/>
        </w:rPr>
        <w:t>roduits</w:t>
      </w:r>
      <w:r w:rsidRPr="005D086B">
        <w:rPr>
          <w:rFonts w:ascii="Arial" w:hAnsi="Arial" w:cs="Arial"/>
        </w:rPr>
        <w:t xml:space="preserve"> moins dangereux et plus respectueux de l’environnement.</w:t>
      </w:r>
    </w:p>
    <w:p w14:paraId="0EE34777" w14:textId="77777777" w:rsidR="004F6DD1" w:rsidRDefault="004F6DD1" w:rsidP="00AA2A5D">
      <w:pPr>
        <w:jc w:val="both"/>
        <w:rPr>
          <w:rFonts w:ascii="Arial" w:hAnsi="Arial" w:cs="Arial"/>
          <w:b/>
        </w:rPr>
      </w:pPr>
    </w:p>
    <w:p w14:paraId="632E55C0" w14:textId="77777777" w:rsidR="003B4DEB" w:rsidRDefault="003B4DEB" w:rsidP="00AA2A5D">
      <w:pPr>
        <w:jc w:val="both"/>
        <w:rPr>
          <w:rFonts w:ascii="Arial" w:hAnsi="Arial" w:cs="Arial"/>
          <w:b/>
        </w:rPr>
      </w:pPr>
    </w:p>
    <w:p w14:paraId="039C8AB5" w14:textId="77777777" w:rsidR="00E17F88" w:rsidRDefault="00920DE7" w:rsidP="00AA2A5D">
      <w:pPr>
        <w:jc w:val="both"/>
        <w:rPr>
          <w:rFonts w:ascii="Arial" w:hAnsi="Arial" w:cs="Arial"/>
          <w:b/>
        </w:rPr>
      </w:pPr>
      <w:r>
        <w:rPr>
          <w:rFonts w:ascii="Arial" w:hAnsi="Arial" w:cs="Arial"/>
          <w:b/>
        </w:rPr>
        <w:t>F</w:t>
      </w:r>
      <w:r w:rsidR="00E17F88">
        <w:rPr>
          <w:rFonts w:ascii="Arial" w:hAnsi="Arial" w:cs="Arial"/>
          <w:b/>
        </w:rPr>
        <w:t xml:space="preserve"> </w:t>
      </w:r>
      <w:r w:rsidR="005851C3">
        <w:rPr>
          <w:rFonts w:ascii="Arial" w:hAnsi="Arial" w:cs="Arial"/>
          <w:b/>
        </w:rPr>
        <w:t xml:space="preserve">- </w:t>
      </w:r>
      <w:r w:rsidR="00E17F88">
        <w:rPr>
          <w:rFonts w:ascii="Arial" w:hAnsi="Arial" w:cs="Arial"/>
          <w:b/>
        </w:rPr>
        <w:t xml:space="preserve">UTILISATION DES ENGINS </w:t>
      </w:r>
      <w:r w:rsidR="005851C3">
        <w:rPr>
          <w:rFonts w:ascii="Arial" w:hAnsi="Arial" w:cs="Arial"/>
          <w:b/>
        </w:rPr>
        <w:t xml:space="preserve">ET </w:t>
      </w:r>
      <w:r w:rsidR="00C76478">
        <w:rPr>
          <w:rFonts w:ascii="Arial" w:hAnsi="Arial" w:cs="Arial"/>
          <w:b/>
        </w:rPr>
        <w:t>MATÉRIELS</w:t>
      </w:r>
      <w:r w:rsidR="005851C3">
        <w:rPr>
          <w:rFonts w:ascii="Arial" w:hAnsi="Arial" w:cs="Arial"/>
          <w:b/>
        </w:rPr>
        <w:t xml:space="preserve"> </w:t>
      </w:r>
      <w:r w:rsidR="00E17F88">
        <w:rPr>
          <w:rFonts w:ascii="Arial" w:hAnsi="Arial" w:cs="Arial"/>
          <w:b/>
        </w:rPr>
        <w:t>DE CHANTIER :</w:t>
      </w:r>
    </w:p>
    <w:p w14:paraId="27820112" w14:textId="77777777" w:rsidR="005851C3" w:rsidRDefault="005851C3" w:rsidP="00AA2A5D">
      <w:pPr>
        <w:jc w:val="both"/>
        <w:rPr>
          <w:rFonts w:ascii="Arial" w:hAnsi="Arial" w:cs="Arial"/>
          <w:b/>
        </w:rPr>
      </w:pPr>
    </w:p>
    <w:p w14:paraId="416FD5AC" w14:textId="77777777" w:rsidR="005851C3" w:rsidRDefault="005851C3" w:rsidP="00AA2A5D">
      <w:pPr>
        <w:jc w:val="both"/>
        <w:rPr>
          <w:rFonts w:ascii="Arial" w:hAnsi="Arial" w:cs="Arial"/>
        </w:rPr>
      </w:pPr>
      <w:r w:rsidRPr="005851C3">
        <w:rPr>
          <w:rFonts w:ascii="Arial" w:hAnsi="Arial" w:cs="Arial"/>
        </w:rPr>
        <w:t>Les entreprises ont pour obligation de travailler avec d</w:t>
      </w:r>
      <w:r>
        <w:rPr>
          <w:rFonts w:ascii="Arial" w:hAnsi="Arial" w:cs="Arial"/>
        </w:rPr>
        <w:t xml:space="preserve">es engins et </w:t>
      </w:r>
      <w:r w:rsidR="008664E3">
        <w:rPr>
          <w:rFonts w:ascii="Arial" w:hAnsi="Arial" w:cs="Arial"/>
        </w:rPr>
        <w:t xml:space="preserve">des </w:t>
      </w:r>
      <w:r w:rsidR="00C76478">
        <w:rPr>
          <w:rFonts w:ascii="Arial" w:hAnsi="Arial" w:cs="Arial"/>
        </w:rPr>
        <w:t>matériels</w:t>
      </w:r>
      <w:r>
        <w:rPr>
          <w:rFonts w:ascii="Arial" w:hAnsi="Arial" w:cs="Arial"/>
        </w:rPr>
        <w:t xml:space="preserve"> en bon état et</w:t>
      </w:r>
      <w:r w:rsidRPr="005851C3">
        <w:rPr>
          <w:rFonts w:ascii="Arial" w:hAnsi="Arial" w:cs="Arial"/>
        </w:rPr>
        <w:t xml:space="preserve"> </w:t>
      </w:r>
      <w:r>
        <w:rPr>
          <w:rFonts w:ascii="Arial" w:hAnsi="Arial" w:cs="Arial"/>
        </w:rPr>
        <w:t>c</w:t>
      </w:r>
      <w:r w:rsidRPr="005851C3">
        <w:rPr>
          <w:rFonts w:ascii="Arial" w:hAnsi="Arial" w:cs="Arial"/>
        </w:rPr>
        <w:t>onforme</w:t>
      </w:r>
      <w:r>
        <w:rPr>
          <w:rFonts w:ascii="Arial" w:hAnsi="Arial" w:cs="Arial"/>
        </w:rPr>
        <w:t>s</w:t>
      </w:r>
      <w:r w:rsidRPr="005851C3">
        <w:rPr>
          <w:rFonts w:ascii="Arial" w:hAnsi="Arial" w:cs="Arial"/>
        </w:rPr>
        <w:t xml:space="preserve"> à la</w:t>
      </w:r>
      <w:r>
        <w:rPr>
          <w:rFonts w:ascii="Arial" w:hAnsi="Arial" w:cs="Arial"/>
        </w:rPr>
        <w:t xml:space="preserve"> </w:t>
      </w:r>
      <w:r w:rsidRPr="005851C3">
        <w:rPr>
          <w:rFonts w:ascii="Arial" w:hAnsi="Arial" w:cs="Arial"/>
        </w:rPr>
        <w:t>réglementation qui les concerne.</w:t>
      </w:r>
    </w:p>
    <w:p w14:paraId="7A6501EB" w14:textId="77777777" w:rsidR="008664E3" w:rsidRDefault="008664E3" w:rsidP="00AA2A5D">
      <w:pPr>
        <w:jc w:val="both"/>
        <w:rPr>
          <w:rFonts w:ascii="Arial" w:hAnsi="Arial" w:cs="Arial"/>
        </w:rPr>
      </w:pPr>
    </w:p>
    <w:p w14:paraId="10079DCB" w14:textId="77777777" w:rsidR="00AE2C60" w:rsidRDefault="0083105E" w:rsidP="00AA2A5D">
      <w:pPr>
        <w:jc w:val="both"/>
        <w:rPr>
          <w:rFonts w:ascii="Arial" w:hAnsi="Arial" w:cs="Arial"/>
        </w:rPr>
      </w:pPr>
      <w:r>
        <w:rPr>
          <w:rFonts w:ascii="Arial" w:hAnsi="Arial" w:cs="Arial"/>
        </w:rPr>
        <w:t xml:space="preserve">Suivant l’importance et la configuration du chantier, un plan de circulation </w:t>
      </w:r>
      <w:r w:rsidR="00AE2C60">
        <w:rPr>
          <w:rFonts w:ascii="Arial" w:hAnsi="Arial" w:cs="Arial"/>
        </w:rPr>
        <w:t xml:space="preserve">des engins de chantier </w:t>
      </w:r>
      <w:r>
        <w:rPr>
          <w:rFonts w:ascii="Arial" w:hAnsi="Arial" w:cs="Arial"/>
        </w:rPr>
        <w:t xml:space="preserve">peut être réalisé par le CEA, auquel cas les entreprises </w:t>
      </w:r>
      <w:r w:rsidR="00AE2C60">
        <w:rPr>
          <w:rFonts w:ascii="Arial" w:hAnsi="Arial" w:cs="Arial"/>
        </w:rPr>
        <w:t xml:space="preserve">de travaux </w:t>
      </w:r>
      <w:r>
        <w:rPr>
          <w:rFonts w:ascii="Arial" w:hAnsi="Arial" w:cs="Arial"/>
        </w:rPr>
        <w:t>sont tenu</w:t>
      </w:r>
      <w:r w:rsidR="00AE2C60">
        <w:rPr>
          <w:rFonts w:ascii="Arial" w:hAnsi="Arial" w:cs="Arial"/>
        </w:rPr>
        <w:t>e</w:t>
      </w:r>
      <w:r>
        <w:rPr>
          <w:rFonts w:ascii="Arial" w:hAnsi="Arial" w:cs="Arial"/>
        </w:rPr>
        <w:t>s de s’y conformer.</w:t>
      </w:r>
    </w:p>
    <w:p w14:paraId="0F3D2D52" w14:textId="77777777" w:rsidR="008664E3" w:rsidRPr="005851C3" w:rsidRDefault="008664E3" w:rsidP="00AA2A5D">
      <w:pPr>
        <w:jc w:val="both"/>
        <w:rPr>
          <w:rFonts w:ascii="Arial" w:hAnsi="Arial" w:cs="Arial"/>
        </w:rPr>
      </w:pPr>
    </w:p>
    <w:p w14:paraId="39005B96" w14:textId="77777777" w:rsidR="00E17F88" w:rsidRDefault="00AE2C60" w:rsidP="00AA2A5D">
      <w:pPr>
        <w:jc w:val="both"/>
        <w:rPr>
          <w:rFonts w:ascii="Arial" w:hAnsi="Arial" w:cs="Arial"/>
        </w:rPr>
      </w:pPr>
      <w:r w:rsidRPr="00AE2C60">
        <w:rPr>
          <w:rFonts w:ascii="Arial" w:hAnsi="Arial" w:cs="Arial"/>
        </w:rPr>
        <w:t xml:space="preserve">Le lavage des engins et </w:t>
      </w:r>
      <w:r w:rsidR="00C76478">
        <w:rPr>
          <w:rFonts w:ascii="Arial" w:hAnsi="Arial" w:cs="Arial"/>
        </w:rPr>
        <w:t>matériels</w:t>
      </w:r>
      <w:r w:rsidRPr="00AE2C60">
        <w:rPr>
          <w:rFonts w:ascii="Arial" w:hAnsi="Arial" w:cs="Arial"/>
        </w:rPr>
        <w:t xml:space="preserve"> de chantier peut être effectué </w:t>
      </w:r>
      <w:r>
        <w:rPr>
          <w:rFonts w:ascii="Arial" w:hAnsi="Arial" w:cs="Arial"/>
        </w:rPr>
        <w:t xml:space="preserve">sur place </w:t>
      </w:r>
      <w:r w:rsidRPr="00AE2C60">
        <w:rPr>
          <w:rFonts w:ascii="Arial" w:hAnsi="Arial" w:cs="Arial"/>
        </w:rPr>
        <w:t>si des moyens sont mis en œuvre pour éviter toute pollution des réseaux</w:t>
      </w:r>
      <w:r>
        <w:rPr>
          <w:rFonts w:ascii="Arial" w:hAnsi="Arial" w:cs="Arial"/>
        </w:rPr>
        <w:t xml:space="preserve"> </w:t>
      </w:r>
      <w:r w:rsidR="00244784">
        <w:rPr>
          <w:rFonts w:ascii="Arial" w:hAnsi="Arial" w:cs="Arial"/>
        </w:rPr>
        <w:t xml:space="preserve">et des sols </w:t>
      </w:r>
      <w:r>
        <w:rPr>
          <w:rFonts w:ascii="Arial" w:hAnsi="Arial" w:cs="Arial"/>
        </w:rPr>
        <w:t>(ex : bac de décantation</w:t>
      </w:r>
      <w:r w:rsidR="00C76478">
        <w:rPr>
          <w:rFonts w:ascii="Arial" w:hAnsi="Arial" w:cs="Arial"/>
        </w:rPr>
        <w:t>, séparateur d’hydrocarbures</w:t>
      </w:r>
      <w:r w:rsidR="004A0C32">
        <w:rPr>
          <w:rFonts w:ascii="Arial" w:hAnsi="Arial" w:cs="Arial"/>
        </w:rPr>
        <w:t>…</w:t>
      </w:r>
      <w:r>
        <w:rPr>
          <w:rFonts w:ascii="Arial" w:hAnsi="Arial" w:cs="Arial"/>
        </w:rPr>
        <w:t>)</w:t>
      </w:r>
      <w:r w:rsidRPr="00AE2C60">
        <w:rPr>
          <w:rFonts w:ascii="Arial" w:hAnsi="Arial" w:cs="Arial"/>
        </w:rPr>
        <w:t>.</w:t>
      </w:r>
    </w:p>
    <w:p w14:paraId="5DC65731" w14:textId="77777777" w:rsidR="007A4D83" w:rsidRDefault="007A4D83" w:rsidP="00AA2A5D">
      <w:pPr>
        <w:jc w:val="both"/>
        <w:rPr>
          <w:rFonts w:ascii="Arial" w:hAnsi="Arial" w:cs="Arial"/>
        </w:rPr>
      </w:pPr>
    </w:p>
    <w:p w14:paraId="1D0BDA81" w14:textId="77777777" w:rsidR="007A4D83" w:rsidRPr="00AE2C60" w:rsidRDefault="007A4D83" w:rsidP="00AA2A5D">
      <w:pPr>
        <w:jc w:val="both"/>
        <w:rPr>
          <w:rFonts w:ascii="Arial" w:hAnsi="Arial" w:cs="Arial"/>
        </w:rPr>
      </w:pPr>
    </w:p>
    <w:p w14:paraId="6ACA4953" w14:textId="77777777" w:rsidR="00E17F88" w:rsidRDefault="00920DE7" w:rsidP="00AA2A5D">
      <w:pPr>
        <w:jc w:val="both"/>
        <w:rPr>
          <w:rFonts w:ascii="Arial" w:hAnsi="Arial" w:cs="Arial"/>
          <w:b/>
        </w:rPr>
      </w:pPr>
      <w:r>
        <w:rPr>
          <w:rFonts w:ascii="Arial" w:hAnsi="Arial" w:cs="Arial"/>
          <w:b/>
        </w:rPr>
        <w:t>G</w:t>
      </w:r>
      <w:r w:rsidR="00E17F88">
        <w:rPr>
          <w:rFonts w:ascii="Arial" w:hAnsi="Arial" w:cs="Arial"/>
          <w:b/>
        </w:rPr>
        <w:t xml:space="preserve"> - </w:t>
      </w:r>
      <w:r w:rsidR="004D4740">
        <w:rPr>
          <w:rFonts w:ascii="Arial" w:hAnsi="Arial" w:cs="Arial"/>
          <w:b/>
        </w:rPr>
        <w:t xml:space="preserve">LIMITATION DES </w:t>
      </w:r>
      <w:r w:rsidR="00E17F88">
        <w:rPr>
          <w:rFonts w:ascii="Arial" w:hAnsi="Arial" w:cs="Arial"/>
          <w:b/>
        </w:rPr>
        <w:t>POUSSIÈRES ET SALISSURES :</w:t>
      </w:r>
    </w:p>
    <w:p w14:paraId="6D6BD369" w14:textId="77777777" w:rsidR="00E17F88" w:rsidRPr="00AE2C60" w:rsidRDefault="00E17F88" w:rsidP="00AA2A5D">
      <w:pPr>
        <w:jc w:val="both"/>
        <w:rPr>
          <w:rFonts w:ascii="Arial" w:hAnsi="Arial" w:cs="Arial"/>
        </w:rPr>
      </w:pPr>
    </w:p>
    <w:p w14:paraId="5C9A5077" w14:textId="77777777" w:rsidR="007751F3" w:rsidRPr="00AE2C60" w:rsidRDefault="00AE2C60" w:rsidP="00AA2A5D">
      <w:pPr>
        <w:jc w:val="both"/>
        <w:rPr>
          <w:rFonts w:ascii="Arial" w:hAnsi="Arial" w:cs="Arial"/>
        </w:rPr>
      </w:pPr>
      <w:r w:rsidRPr="00AE2C60">
        <w:rPr>
          <w:rFonts w:ascii="Arial" w:hAnsi="Arial" w:cs="Arial"/>
        </w:rPr>
        <w:t>En phase terrassement et pendant les autres phases du chantier par temps de pluie, les sorties d’engins et camions peuvent provoquer des dépôts de boues</w:t>
      </w:r>
      <w:r w:rsidR="006B1DE6" w:rsidRPr="006B1DE6">
        <w:rPr>
          <w:rFonts w:ascii="Arial" w:hAnsi="Arial" w:cs="Arial"/>
        </w:rPr>
        <w:t xml:space="preserve"> </w:t>
      </w:r>
      <w:r w:rsidR="006B1DE6" w:rsidRPr="00AE2C60">
        <w:rPr>
          <w:rFonts w:ascii="Arial" w:hAnsi="Arial" w:cs="Arial"/>
        </w:rPr>
        <w:t>sur la voi</w:t>
      </w:r>
      <w:r w:rsidR="00244784">
        <w:rPr>
          <w:rFonts w:ascii="Arial" w:hAnsi="Arial" w:cs="Arial"/>
        </w:rPr>
        <w:t>e</w:t>
      </w:r>
      <w:r w:rsidR="006B1DE6" w:rsidRPr="00AE2C60">
        <w:rPr>
          <w:rFonts w:ascii="Arial" w:hAnsi="Arial" w:cs="Arial"/>
        </w:rPr>
        <w:t xml:space="preserve"> publique</w:t>
      </w:r>
      <w:r w:rsidRPr="00AE2C60">
        <w:rPr>
          <w:rFonts w:ascii="Arial" w:hAnsi="Arial" w:cs="Arial"/>
        </w:rPr>
        <w:t xml:space="preserve">. En plus des nuisances visuelles se posent </w:t>
      </w:r>
      <w:r w:rsidR="006B1DE6">
        <w:rPr>
          <w:rFonts w:ascii="Arial" w:hAnsi="Arial" w:cs="Arial"/>
        </w:rPr>
        <w:t xml:space="preserve">alors </w:t>
      </w:r>
      <w:r w:rsidRPr="00AE2C60">
        <w:rPr>
          <w:rFonts w:ascii="Arial" w:hAnsi="Arial" w:cs="Arial"/>
        </w:rPr>
        <w:t>des problèmes de sécurité (chaussée glissante).</w:t>
      </w:r>
    </w:p>
    <w:p w14:paraId="270DBFAC" w14:textId="77777777" w:rsidR="006B1DE6" w:rsidRDefault="006B1DE6" w:rsidP="00AA2A5D">
      <w:pPr>
        <w:jc w:val="both"/>
        <w:rPr>
          <w:rFonts w:ascii="Arial" w:hAnsi="Arial" w:cs="Arial"/>
        </w:rPr>
      </w:pPr>
    </w:p>
    <w:p w14:paraId="557EE62D" w14:textId="77777777" w:rsidR="007751F3" w:rsidRPr="00AE2C60" w:rsidRDefault="006B1DE6" w:rsidP="00AA2A5D">
      <w:pPr>
        <w:jc w:val="both"/>
        <w:rPr>
          <w:rFonts w:ascii="Arial" w:hAnsi="Arial" w:cs="Arial"/>
        </w:rPr>
      </w:pPr>
      <w:r>
        <w:rPr>
          <w:rFonts w:ascii="Arial" w:hAnsi="Arial" w:cs="Arial"/>
        </w:rPr>
        <w:t>Aussi, il pourra être demandé à l’entreprise en charge du terrassement d’équiper la sortie du chantier avec un poste de lavage ou tout autre dispositif de nettoyage équivalent.</w:t>
      </w:r>
      <w:r w:rsidR="003C2EB8">
        <w:rPr>
          <w:rFonts w:ascii="Arial" w:hAnsi="Arial" w:cs="Arial"/>
        </w:rPr>
        <w:t xml:space="preserve"> En correctif, le passage d’une balayeuse peut également être demandé.</w:t>
      </w:r>
    </w:p>
    <w:p w14:paraId="00512B23" w14:textId="77777777" w:rsidR="006B1DE6" w:rsidRDefault="006B1DE6" w:rsidP="00AA2A5D">
      <w:pPr>
        <w:jc w:val="both"/>
        <w:rPr>
          <w:rFonts w:ascii="Arial" w:hAnsi="Arial" w:cs="Arial"/>
          <w:b/>
        </w:rPr>
      </w:pPr>
    </w:p>
    <w:p w14:paraId="44F08893" w14:textId="77777777" w:rsidR="006B1DE6" w:rsidRDefault="00294115" w:rsidP="00AA2A5D">
      <w:pPr>
        <w:jc w:val="both"/>
        <w:rPr>
          <w:rFonts w:ascii="Arial" w:hAnsi="Arial" w:cs="Arial"/>
        </w:rPr>
      </w:pPr>
      <w:r>
        <w:rPr>
          <w:rFonts w:ascii="Arial" w:hAnsi="Arial" w:cs="Arial"/>
        </w:rPr>
        <w:t>Dans un autre domaine, mais toujours afin</w:t>
      </w:r>
      <w:r w:rsidR="006B1DE6">
        <w:rPr>
          <w:rFonts w:ascii="Arial" w:hAnsi="Arial" w:cs="Arial"/>
        </w:rPr>
        <w:t xml:space="preserve"> d’éviter les salissures, il sera demandé à l’entreprise de peinture de placer des protections adaptées</w:t>
      </w:r>
      <w:r w:rsidR="0059622A">
        <w:rPr>
          <w:rFonts w:ascii="Arial" w:hAnsi="Arial" w:cs="Arial"/>
        </w:rPr>
        <w:t>,</w:t>
      </w:r>
      <w:r w:rsidR="006B1DE6">
        <w:rPr>
          <w:rFonts w:ascii="Arial" w:hAnsi="Arial" w:cs="Arial"/>
        </w:rPr>
        <w:t xml:space="preserve"> au niveau des sols et des meubles notamment</w:t>
      </w:r>
      <w:r w:rsidR="0059622A">
        <w:rPr>
          <w:rFonts w:ascii="Arial" w:hAnsi="Arial" w:cs="Arial"/>
        </w:rPr>
        <w:t>,</w:t>
      </w:r>
      <w:r w:rsidR="006B1DE6">
        <w:rPr>
          <w:rFonts w:ascii="Arial" w:hAnsi="Arial" w:cs="Arial"/>
        </w:rPr>
        <w:t xml:space="preserve"> avant toute opération de peinture.</w:t>
      </w:r>
    </w:p>
    <w:p w14:paraId="5AB44558" w14:textId="77777777" w:rsidR="006B1DE6" w:rsidRPr="006B1DE6" w:rsidRDefault="006B1DE6" w:rsidP="00AA2A5D">
      <w:pPr>
        <w:jc w:val="both"/>
        <w:rPr>
          <w:rFonts w:ascii="Arial" w:hAnsi="Arial" w:cs="Arial"/>
        </w:rPr>
      </w:pPr>
    </w:p>
    <w:p w14:paraId="50D5364E" w14:textId="77777777" w:rsidR="004D79D6" w:rsidRDefault="006B1DE6" w:rsidP="00AA2A5D">
      <w:pPr>
        <w:jc w:val="both"/>
        <w:rPr>
          <w:rFonts w:ascii="Arial" w:hAnsi="Arial" w:cs="Arial"/>
        </w:rPr>
      </w:pPr>
      <w:r>
        <w:rPr>
          <w:rFonts w:ascii="Arial" w:hAnsi="Arial" w:cs="Arial"/>
        </w:rPr>
        <w:t>Concernant l</w:t>
      </w:r>
      <w:r w:rsidR="003C2EB8">
        <w:rPr>
          <w:rFonts w:ascii="Arial" w:hAnsi="Arial" w:cs="Arial"/>
        </w:rPr>
        <w:t xml:space="preserve">es </w:t>
      </w:r>
      <w:r>
        <w:rPr>
          <w:rFonts w:ascii="Arial" w:hAnsi="Arial" w:cs="Arial"/>
        </w:rPr>
        <w:t>poussières,</w:t>
      </w:r>
      <w:r w:rsidR="003C2EB8">
        <w:rPr>
          <w:rFonts w:ascii="Arial" w:hAnsi="Arial" w:cs="Arial"/>
        </w:rPr>
        <w:t xml:space="preserve"> des dispositions permettant de limiter leur envol</w:t>
      </w:r>
      <w:r w:rsidR="004D79D6">
        <w:rPr>
          <w:rFonts w:ascii="Arial" w:hAnsi="Arial" w:cs="Arial"/>
        </w:rPr>
        <w:t xml:space="preserve"> et leur dispersion</w:t>
      </w:r>
      <w:r w:rsidR="003C2EB8">
        <w:rPr>
          <w:rFonts w:ascii="Arial" w:hAnsi="Arial" w:cs="Arial"/>
        </w:rPr>
        <w:t xml:space="preserve"> devront être prises.</w:t>
      </w:r>
      <w:r w:rsidR="004D79D6">
        <w:rPr>
          <w:rFonts w:ascii="Arial" w:hAnsi="Arial" w:cs="Arial"/>
        </w:rPr>
        <w:t xml:space="preserve"> </w:t>
      </w:r>
    </w:p>
    <w:p w14:paraId="1E913969" w14:textId="77777777" w:rsidR="004D79D6" w:rsidRDefault="004D79D6" w:rsidP="00AA2A5D">
      <w:pPr>
        <w:jc w:val="both"/>
        <w:rPr>
          <w:rFonts w:ascii="Arial" w:hAnsi="Arial" w:cs="Arial"/>
        </w:rPr>
      </w:pPr>
    </w:p>
    <w:p w14:paraId="44543A46" w14:textId="77777777" w:rsidR="004D79D6" w:rsidRDefault="004D79D6" w:rsidP="00AA2A5D">
      <w:pPr>
        <w:jc w:val="both"/>
        <w:rPr>
          <w:rFonts w:ascii="Arial" w:hAnsi="Arial" w:cs="Arial"/>
        </w:rPr>
      </w:pPr>
      <w:r>
        <w:rPr>
          <w:rFonts w:ascii="Arial" w:hAnsi="Arial" w:cs="Arial"/>
        </w:rPr>
        <w:t>Ces dispositions devront être adaptées au contexte. On pensera notamment aux dispositions suivantes : aspiration à la source des poussières, pose de palissades, de cloisons temporaires ou de bâches, humidification maîtrisée des sols…</w:t>
      </w:r>
    </w:p>
    <w:p w14:paraId="6E4C740E" w14:textId="77777777" w:rsidR="00920DE7" w:rsidRDefault="00920DE7" w:rsidP="00AA2A5D">
      <w:pPr>
        <w:jc w:val="both"/>
        <w:rPr>
          <w:rFonts w:ascii="Arial" w:hAnsi="Arial" w:cs="Arial"/>
        </w:rPr>
      </w:pPr>
    </w:p>
    <w:p w14:paraId="060D3B1F" w14:textId="77777777" w:rsidR="008D07ED" w:rsidRDefault="008D07ED" w:rsidP="00AA2A5D">
      <w:pPr>
        <w:jc w:val="both"/>
        <w:rPr>
          <w:rFonts w:ascii="Arial" w:hAnsi="Arial" w:cs="Arial"/>
        </w:rPr>
      </w:pPr>
    </w:p>
    <w:p w14:paraId="44A1B574" w14:textId="77777777" w:rsidR="00E17F88" w:rsidRDefault="00920DE7" w:rsidP="00AA2A5D">
      <w:pPr>
        <w:jc w:val="both"/>
        <w:rPr>
          <w:rFonts w:ascii="Arial" w:hAnsi="Arial" w:cs="Arial"/>
          <w:b/>
        </w:rPr>
      </w:pPr>
      <w:r>
        <w:rPr>
          <w:rFonts w:ascii="Arial" w:hAnsi="Arial" w:cs="Arial"/>
          <w:b/>
        </w:rPr>
        <w:t>H</w:t>
      </w:r>
      <w:r w:rsidR="00E17F88">
        <w:rPr>
          <w:rFonts w:ascii="Arial" w:hAnsi="Arial" w:cs="Arial"/>
          <w:b/>
        </w:rPr>
        <w:t xml:space="preserve"> </w:t>
      </w:r>
      <w:r w:rsidR="00D46E4D">
        <w:rPr>
          <w:rFonts w:ascii="Arial" w:hAnsi="Arial" w:cs="Arial"/>
          <w:b/>
        </w:rPr>
        <w:t>-</w:t>
      </w:r>
      <w:r w:rsidR="00E17F88">
        <w:rPr>
          <w:rFonts w:ascii="Arial" w:hAnsi="Arial" w:cs="Arial"/>
          <w:b/>
        </w:rPr>
        <w:t xml:space="preserve"> </w:t>
      </w:r>
      <w:r w:rsidR="004D4740">
        <w:rPr>
          <w:rFonts w:ascii="Arial" w:hAnsi="Arial" w:cs="Arial"/>
          <w:b/>
        </w:rPr>
        <w:t xml:space="preserve">LIMITATION DES </w:t>
      </w:r>
      <w:r w:rsidR="00D46E4D">
        <w:rPr>
          <w:rFonts w:ascii="Arial" w:hAnsi="Arial" w:cs="Arial"/>
          <w:b/>
        </w:rPr>
        <w:t>BRUIT</w:t>
      </w:r>
      <w:r w:rsidR="004D4740">
        <w:rPr>
          <w:rFonts w:ascii="Arial" w:hAnsi="Arial" w:cs="Arial"/>
          <w:b/>
        </w:rPr>
        <w:t>S</w:t>
      </w:r>
      <w:r w:rsidR="00D46E4D">
        <w:rPr>
          <w:rFonts w:ascii="Arial" w:hAnsi="Arial" w:cs="Arial"/>
          <w:b/>
        </w:rPr>
        <w:t xml:space="preserve"> ET VIBRATIONS :</w:t>
      </w:r>
    </w:p>
    <w:p w14:paraId="0ABB0EE4" w14:textId="77777777" w:rsidR="007751F3" w:rsidRDefault="007751F3" w:rsidP="00AA2A5D">
      <w:pPr>
        <w:jc w:val="both"/>
        <w:rPr>
          <w:rFonts w:ascii="Arial" w:hAnsi="Arial" w:cs="Arial"/>
          <w:b/>
        </w:rPr>
      </w:pPr>
    </w:p>
    <w:p w14:paraId="4536FBF2" w14:textId="77777777" w:rsidR="003B2FE8" w:rsidRPr="003B2FE8" w:rsidRDefault="003B2FE8" w:rsidP="00AA2A5D">
      <w:pPr>
        <w:autoSpaceDE w:val="0"/>
        <w:autoSpaceDN w:val="0"/>
        <w:adjustRightInd w:val="0"/>
        <w:jc w:val="both"/>
        <w:rPr>
          <w:rFonts w:ascii="Arial" w:hAnsi="Arial" w:cs="Arial"/>
        </w:rPr>
      </w:pPr>
      <w:r w:rsidRPr="003B2FE8">
        <w:rPr>
          <w:rFonts w:ascii="Arial" w:hAnsi="Arial" w:cs="Arial"/>
        </w:rPr>
        <w:t xml:space="preserve">A défaut de restriction plus contraignante, les niveaux </w:t>
      </w:r>
      <w:r w:rsidR="00C76478">
        <w:rPr>
          <w:rFonts w:ascii="Arial" w:hAnsi="Arial" w:cs="Arial"/>
        </w:rPr>
        <w:t>d’émissions sonores</w:t>
      </w:r>
      <w:r w:rsidRPr="003B2FE8">
        <w:rPr>
          <w:rFonts w:ascii="Arial" w:hAnsi="Arial" w:cs="Arial"/>
        </w:rPr>
        <w:t xml:space="preserve"> suivants seront respectés les</w:t>
      </w:r>
      <w:r>
        <w:rPr>
          <w:rFonts w:ascii="Arial" w:hAnsi="Arial" w:cs="Arial"/>
        </w:rPr>
        <w:t xml:space="preserve"> </w:t>
      </w:r>
      <w:r w:rsidRPr="003B2FE8">
        <w:rPr>
          <w:rFonts w:ascii="Arial" w:hAnsi="Arial" w:cs="Arial"/>
        </w:rPr>
        <w:t>jours ouvrables :</w:t>
      </w:r>
    </w:p>
    <w:p w14:paraId="696C58D0" w14:textId="77777777" w:rsidR="003B2FE8" w:rsidRDefault="003B2FE8" w:rsidP="00AA2A5D">
      <w:pPr>
        <w:autoSpaceDE w:val="0"/>
        <w:autoSpaceDN w:val="0"/>
        <w:adjustRightInd w:val="0"/>
        <w:jc w:val="both"/>
        <w:rPr>
          <w:rFonts w:ascii="Arial" w:hAnsi="Arial" w:cs="Arial"/>
        </w:rPr>
      </w:pPr>
    </w:p>
    <w:p w14:paraId="7C9824F6" w14:textId="77777777" w:rsidR="003B2FE8" w:rsidRDefault="003B2FE8" w:rsidP="00AA2A5D">
      <w:pPr>
        <w:autoSpaceDE w:val="0"/>
        <w:autoSpaceDN w:val="0"/>
        <w:adjustRightInd w:val="0"/>
        <w:jc w:val="both"/>
        <w:rPr>
          <w:rFonts w:ascii="Arial" w:hAnsi="Arial" w:cs="Arial"/>
        </w:rPr>
      </w:pPr>
      <w:r w:rsidRPr="003B2FE8">
        <w:rPr>
          <w:rFonts w:ascii="Arial" w:hAnsi="Arial" w:cs="Arial"/>
          <w:b/>
        </w:rPr>
        <w:t>- Entre 7 h et 19h30 :</w:t>
      </w:r>
      <w:r w:rsidR="007B64D9">
        <w:rPr>
          <w:rFonts w:ascii="Arial" w:hAnsi="Arial" w:cs="Arial"/>
        </w:rPr>
        <w:t xml:space="preserve"> 8</w:t>
      </w:r>
      <w:r w:rsidRPr="003B2FE8">
        <w:rPr>
          <w:rFonts w:ascii="Arial" w:hAnsi="Arial" w:cs="Arial"/>
        </w:rPr>
        <w:t>5 dB (A) en limite de chantier</w:t>
      </w:r>
    </w:p>
    <w:p w14:paraId="73CEE5CE" w14:textId="77777777" w:rsidR="003B2FE8" w:rsidRPr="003B2FE8" w:rsidRDefault="003B2FE8" w:rsidP="00AA2A5D">
      <w:pPr>
        <w:autoSpaceDE w:val="0"/>
        <w:autoSpaceDN w:val="0"/>
        <w:adjustRightInd w:val="0"/>
        <w:jc w:val="both"/>
        <w:rPr>
          <w:rFonts w:ascii="Arial" w:hAnsi="Arial" w:cs="Arial"/>
        </w:rPr>
      </w:pPr>
      <w:r w:rsidRPr="003B2FE8">
        <w:rPr>
          <w:rFonts w:ascii="Arial" w:hAnsi="Arial" w:cs="Arial"/>
          <w:b/>
        </w:rPr>
        <w:t>- Entre 19 h 30 et 22 heures :</w:t>
      </w:r>
      <w:r w:rsidRPr="003B2FE8">
        <w:rPr>
          <w:rFonts w:ascii="Arial" w:hAnsi="Arial" w:cs="Arial"/>
        </w:rPr>
        <w:t xml:space="preserve"> émergence inférieure à 5 dB (A)</w:t>
      </w:r>
    </w:p>
    <w:p w14:paraId="6352F42A" w14:textId="77777777" w:rsidR="003B2FE8" w:rsidRPr="003B2FE8" w:rsidRDefault="003B2FE8" w:rsidP="00AA2A5D">
      <w:pPr>
        <w:autoSpaceDE w:val="0"/>
        <w:autoSpaceDN w:val="0"/>
        <w:adjustRightInd w:val="0"/>
        <w:jc w:val="both"/>
        <w:rPr>
          <w:rFonts w:ascii="Arial" w:hAnsi="Arial" w:cs="Arial"/>
        </w:rPr>
      </w:pPr>
      <w:r w:rsidRPr="003B2FE8">
        <w:rPr>
          <w:rFonts w:ascii="Arial" w:hAnsi="Arial" w:cs="Arial"/>
          <w:b/>
        </w:rPr>
        <w:t>- Entre 22 h et 7h le lendemain matin :</w:t>
      </w:r>
      <w:r w:rsidRPr="003B2FE8">
        <w:rPr>
          <w:rFonts w:ascii="Arial" w:hAnsi="Arial" w:cs="Arial"/>
        </w:rPr>
        <w:t xml:space="preserve"> émergence inférieure à 3 dB (A)</w:t>
      </w:r>
    </w:p>
    <w:p w14:paraId="006DD17E" w14:textId="77777777" w:rsidR="003B2FE8" w:rsidRDefault="003B2FE8" w:rsidP="00AA2A5D">
      <w:pPr>
        <w:autoSpaceDE w:val="0"/>
        <w:autoSpaceDN w:val="0"/>
        <w:adjustRightInd w:val="0"/>
        <w:jc w:val="both"/>
        <w:rPr>
          <w:rFonts w:ascii="Arial" w:hAnsi="Arial" w:cs="Arial"/>
        </w:rPr>
      </w:pPr>
    </w:p>
    <w:p w14:paraId="100A8746" w14:textId="77777777" w:rsidR="003B2FE8" w:rsidRPr="003B2FE8" w:rsidRDefault="003B2FE8" w:rsidP="00AA2A5D">
      <w:pPr>
        <w:autoSpaceDE w:val="0"/>
        <w:autoSpaceDN w:val="0"/>
        <w:adjustRightInd w:val="0"/>
        <w:jc w:val="both"/>
        <w:rPr>
          <w:rStyle w:val="titre41"/>
          <w:rFonts w:ascii="Arial" w:hAnsi="Arial" w:cs="Arial"/>
          <w:b w:val="0"/>
          <w:color w:val="auto"/>
          <w:sz w:val="24"/>
          <w:szCs w:val="24"/>
        </w:rPr>
      </w:pPr>
      <w:r w:rsidRPr="003B2FE8">
        <w:rPr>
          <w:rFonts w:ascii="Arial" w:hAnsi="Arial" w:cs="Arial"/>
        </w:rPr>
        <w:t>Entre le samedi soir 19h30 et le lundi matin 7 h (ou respectivement veille et lendemain de</w:t>
      </w:r>
      <w:r>
        <w:rPr>
          <w:rFonts w:ascii="Arial" w:hAnsi="Arial" w:cs="Arial"/>
        </w:rPr>
        <w:t xml:space="preserve"> </w:t>
      </w:r>
      <w:r w:rsidRPr="003B2FE8">
        <w:rPr>
          <w:rFonts w:ascii="Arial" w:hAnsi="Arial" w:cs="Arial"/>
        </w:rPr>
        <w:t>jours fériés), l'émergence due au chantier sera inférieure à 3 dB (A).</w:t>
      </w:r>
    </w:p>
    <w:p w14:paraId="7EF43A41" w14:textId="77777777" w:rsidR="003B2FE8" w:rsidRPr="003B2FE8" w:rsidRDefault="003B2FE8" w:rsidP="00AA2A5D">
      <w:pPr>
        <w:jc w:val="both"/>
        <w:rPr>
          <w:rStyle w:val="titre41"/>
          <w:rFonts w:ascii="Arial" w:hAnsi="Arial" w:cs="Arial"/>
          <w:b w:val="0"/>
          <w:color w:val="auto"/>
          <w:sz w:val="24"/>
          <w:szCs w:val="24"/>
        </w:rPr>
      </w:pPr>
    </w:p>
    <w:p w14:paraId="7A6BD34C" w14:textId="5274A2B0" w:rsidR="003B2FE8" w:rsidRDefault="00F25C9F" w:rsidP="00AA2A5D">
      <w:pPr>
        <w:jc w:val="both"/>
        <w:rPr>
          <w:rFonts w:ascii="Arial" w:hAnsi="Arial" w:cs="Arial"/>
        </w:rPr>
      </w:pPr>
      <w:r w:rsidRPr="003B2FE8">
        <w:rPr>
          <w:rStyle w:val="titre41"/>
          <w:rFonts w:ascii="Arial" w:hAnsi="Arial" w:cs="Arial"/>
          <w:b w:val="0"/>
          <w:color w:val="auto"/>
          <w:sz w:val="24"/>
          <w:szCs w:val="24"/>
        </w:rPr>
        <w:t>Les matériels utilisés sur les chantiers mis sur le marché depuis le 3 mai 2002</w:t>
      </w:r>
      <w:r w:rsidR="003B2FE8">
        <w:rPr>
          <w:rFonts w:ascii="Arial" w:hAnsi="Arial" w:cs="Arial"/>
        </w:rPr>
        <w:t xml:space="preserve"> </w:t>
      </w:r>
      <w:r w:rsidRPr="003B2FE8">
        <w:rPr>
          <w:rFonts w:ascii="Arial" w:hAnsi="Arial" w:cs="Arial"/>
        </w:rPr>
        <w:t>doivent être conformes aux exigences de l'arrêté du 18 mars 2002</w:t>
      </w:r>
      <w:r w:rsidR="003B2FE8">
        <w:rPr>
          <w:rFonts w:ascii="Arial" w:hAnsi="Arial" w:cs="Arial"/>
        </w:rPr>
        <w:t xml:space="preserve"> modifié</w:t>
      </w:r>
      <w:r w:rsidRPr="003B2FE8">
        <w:rPr>
          <w:rFonts w:ascii="Arial" w:hAnsi="Arial" w:cs="Arial"/>
        </w:rPr>
        <w:t>, notamment en ce qui concerne les niveaux limites d'émissions sonores.</w:t>
      </w:r>
    </w:p>
    <w:p w14:paraId="159600A0" w14:textId="77777777" w:rsidR="007751F3" w:rsidRPr="003B2FE8" w:rsidRDefault="00F25C9F" w:rsidP="00AA2A5D">
      <w:pPr>
        <w:jc w:val="both"/>
        <w:rPr>
          <w:rFonts w:ascii="Arial" w:hAnsi="Arial" w:cs="Arial"/>
        </w:rPr>
      </w:pPr>
      <w:r w:rsidRPr="003B2FE8">
        <w:rPr>
          <w:rFonts w:ascii="Arial" w:hAnsi="Arial" w:cs="Arial"/>
        </w:rPr>
        <w:t>Le marquage "CE" de conformité (affichage des lettres "CE" sous la forme indiquée à l'annexe IV de l'arrêté) et l'indication du niveau de puissance acoustique garanti sont apposés de manière visible, lisible et indélébile sur chaque matériel.</w:t>
      </w:r>
    </w:p>
    <w:p w14:paraId="36A2B0E6" w14:textId="77777777" w:rsidR="007751F3" w:rsidRPr="003B2FE8" w:rsidRDefault="007751F3" w:rsidP="00AA2A5D">
      <w:pPr>
        <w:jc w:val="both"/>
        <w:rPr>
          <w:rFonts w:ascii="Arial" w:hAnsi="Arial" w:cs="Arial"/>
        </w:rPr>
      </w:pPr>
    </w:p>
    <w:p w14:paraId="1A6938EE" w14:textId="77777777" w:rsidR="003B2FE8" w:rsidRDefault="00F25C9F" w:rsidP="00AA2A5D">
      <w:pPr>
        <w:jc w:val="both"/>
        <w:rPr>
          <w:rFonts w:ascii="Arial" w:hAnsi="Arial" w:cs="Arial"/>
        </w:rPr>
      </w:pPr>
      <w:r w:rsidRPr="003B2FE8">
        <w:rPr>
          <w:rStyle w:val="titre41"/>
          <w:rFonts w:ascii="Arial" w:hAnsi="Arial" w:cs="Arial"/>
          <w:b w:val="0"/>
          <w:color w:val="auto"/>
          <w:sz w:val="24"/>
          <w:szCs w:val="24"/>
        </w:rPr>
        <w:t>Les matériels utilisés sur les chantiers mis sur le marché avant le 3 mai 2002</w:t>
      </w:r>
      <w:r w:rsidRPr="003B2FE8">
        <w:rPr>
          <w:rFonts w:ascii="Arial" w:hAnsi="Arial" w:cs="Arial"/>
        </w:rPr>
        <w:t xml:space="preserve"> doivent respecter les dispositions antérieures fixées par arrêté pour chaque catégorie de matériel. Cependant ces dispositions ne leur sont plus applicables s</w:t>
      </w:r>
      <w:smartTag w:uri="urn:schemas-microsoft-com:office:smarttags" w:element="PersonName">
        <w:r w:rsidRPr="003B2FE8">
          <w:rPr>
            <w:rFonts w:ascii="Arial" w:hAnsi="Arial" w:cs="Arial"/>
          </w:rPr>
          <w:t>'</w:t>
        </w:r>
      </w:smartTag>
      <w:r w:rsidRPr="003B2FE8">
        <w:rPr>
          <w:rFonts w:ascii="Arial" w:hAnsi="Arial" w:cs="Arial"/>
        </w:rPr>
        <w:t>ils sont déjà conformes aux dispositions de l</w:t>
      </w:r>
      <w:smartTag w:uri="urn:schemas-microsoft-com:office:smarttags" w:element="PersonName">
        <w:r w:rsidRPr="003B2FE8">
          <w:rPr>
            <w:rFonts w:ascii="Arial" w:hAnsi="Arial" w:cs="Arial"/>
          </w:rPr>
          <w:t>'</w:t>
        </w:r>
      </w:smartTag>
      <w:r w:rsidRPr="003B2FE8">
        <w:rPr>
          <w:rFonts w:ascii="Arial" w:hAnsi="Arial" w:cs="Arial"/>
        </w:rPr>
        <w:t>arrêté du 18 mars 2002.</w:t>
      </w:r>
    </w:p>
    <w:p w14:paraId="51B9BFFA" w14:textId="77777777" w:rsidR="008D07ED" w:rsidRDefault="008D07ED" w:rsidP="00AA2A5D">
      <w:pPr>
        <w:jc w:val="both"/>
        <w:rPr>
          <w:rFonts w:ascii="Arial" w:hAnsi="Arial" w:cs="Arial"/>
        </w:rPr>
      </w:pPr>
    </w:p>
    <w:p w14:paraId="5E06B887" w14:textId="77777777" w:rsidR="007751F3" w:rsidRDefault="00F25C9F" w:rsidP="00AA2A5D">
      <w:pPr>
        <w:jc w:val="both"/>
        <w:rPr>
          <w:rFonts w:ascii="Arial" w:hAnsi="Arial" w:cs="Arial"/>
        </w:rPr>
      </w:pPr>
      <w:r w:rsidRPr="003B2FE8">
        <w:rPr>
          <w:rStyle w:val="ref1"/>
          <w:rFonts w:ascii="Arial" w:hAnsi="Arial" w:cs="Arial"/>
          <w:i w:val="0"/>
          <w:color w:val="auto"/>
          <w:sz w:val="24"/>
          <w:szCs w:val="24"/>
        </w:rPr>
        <w:t>Les arrêtés visés sont recensés par l'arrêté du 21 janvier 2004 relatif au régime des émissions sonores des matériels destinés à être utilisés à l'extérieur des bâtiments.</w:t>
      </w:r>
    </w:p>
    <w:p w14:paraId="42E203A9" w14:textId="77777777" w:rsidR="00743314" w:rsidRDefault="00743314" w:rsidP="00B619A4"/>
    <w:sectPr w:rsidR="00743314" w:rsidSect="005150D2">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05AAE" w14:textId="77777777" w:rsidR="00FC5DC4" w:rsidRDefault="00FC5DC4">
      <w:r>
        <w:separator/>
      </w:r>
    </w:p>
  </w:endnote>
  <w:endnote w:type="continuationSeparator" w:id="0">
    <w:p w14:paraId="48D292D5" w14:textId="77777777" w:rsidR="00FC5DC4" w:rsidRDefault="00FC5D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33117" w14:textId="68D2F6EF" w:rsidR="008764EB" w:rsidRPr="00346CD4" w:rsidRDefault="008764EB" w:rsidP="00D306BE">
    <w:pPr>
      <w:pStyle w:val="En-tte"/>
      <w:rPr>
        <w:rFonts w:ascii="Arial" w:hAnsi="Arial" w:cs="Arial"/>
      </w:rPr>
    </w:pPr>
    <w:r w:rsidRPr="005A75A4">
      <w:rPr>
        <w:rFonts w:ascii="Arial" w:hAnsi="Arial" w:cs="Arial"/>
        <w:sz w:val="16"/>
        <w:szCs w:val="16"/>
      </w:rPr>
      <w:t>F-</w:t>
    </w:r>
    <w:r>
      <w:rPr>
        <w:rFonts w:ascii="Arial" w:hAnsi="Arial" w:cs="Arial"/>
        <w:sz w:val="16"/>
        <w:szCs w:val="16"/>
      </w:rPr>
      <w:t>D</w:t>
    </w:r>
    <w:r w:rsidRPr="005A75A4">
      <w:rPr>
        <w:rFonts w:ascii="Arial" w:hAnsi="Arial" w:cs="Arial"/>
        <w:sz w:val="16"/>
        <w:szCs w:val="16"/>
      </w:rPr>
      <w:t>S</w:t>
    </w:r>
    <w:r>
      <w:rPr>
        <w:rFonts w:ascii="Arial" w:hAnsi="Arial" w:cs="Arial"/>
        <w:sz w:val="16"/>
        <w:szCs w:val="16"/>
      </w:rPr>
      <w:t>S</w:t>
    </w:r>
    <w:r w:rsidRPr="005A75A4">
      <w:rPr>
        <w:rFonts w:ascii="Arial" w:hAnsi="Arial" w:cs="Arial"/>
        <w:sz w:val="16"/>
        <w:szCs w:val="16"/>
      </w:rPr>
      <w:t xml:space="preserve">T-analyse environnementale de chantier-Version de </w:t>
    </w:r>
    <w:r>
      <w:rPr>
        <w:rFonts w:ascii="Arial" w:hAnsi="Arial" w:cs="Arial"/>
        <w:sz w:val="16"/>
        <w:szCs w:val="16"/>
      </w:rPr>
      <w:t>juillet 2022</w:t>
    </w:r>
    <w:r>
      <w:rPr>
        <w:rFonts w:ascii="Arial" w:hAnsi="Arial" w:cs="Arial"/>
        <w:sz w:val="16"/>
        <w:szCs w:val="16"/>
      </w:rPr>
      <w:tab/>
      <w:t>-</w:t>
    </w:r>
    <w:r w:rsidRPr="00346CD4">
      <w:rPr>
        <w:rFonts w:ascii="Arial" w:hAnsi="Arial" w:cs="Arial"/>
      </w:rPr>
      <w:t xml:space="preserve"> </w:t>
    </w:r>
    <w:r w:rsidRPr="00346CD4">
      <w:rPr>
        <w:rFonts w:ascii="Arial" w:hAnsi="Arial" w:cs="Arial"/>
      </w:rPr>
      <w:fldChar w:fldCharType="begin"/>
    </w:r>
    <w:r w:rsidRPr="00346CD4">
      <w:rPr>
        <w:rFonts w:ascii="Arial" w:hAnsi="Arial" w:cs="Arial"/>
      </w:rPr>
      <w:instrText xml:space="preserve"> PAGE </w:instrText>
    </w:r>
    <w:r w:rsidRPr="00346CD4">
      <w:rPr>
        <w:rFonts w:ascii="Arial" w:hAnsi="Arial" w:cs="Arial"/>
      </w:rPr>
      <w:fldChar w:fldCharType="separate"/>
    </w:r>
    <w:r w:rsidR="00A63031">
      <w:rPr>
        <w:rFonts w:ascii="Arial" w:hAnsi="Arial" w:cs="Arial"/>
        <w:noProof/>
      </w:rPr>
      <w:t>2</w:t>
    </w:r>
    <w:r w:rsidRPr="00346CD4">
      <w:rPr>
        <w:rFonts w:ascii="Arial" w:hAnsi="Arial" w:cs="Arial"/>
      </w:rPr>
      <w:fldChar w:fldCharType="end"/>
    </w:r>
    <w:r>
      <w:rPr>
        <w:rFonts w:ascii="Arial" w:hAnsi="Arial" w:cs="Arial"/>
      </w:rPr>
      <w:t xml:space="preserve"> -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C7F097" w14:textId="77777777" w:rsidR="00FC5DC4" w:rsidRDefault="00FC5DC4">
      <w:r>
        <w:separator/>
      </w:r>
    </w:p>
  </w:footnote>
  <w:footnote w:type="continuationSeparator" w:id="0">
    <w:p w14:paraId="1F65B165" w14:textId="77777777" w:rsidR="00FC5DC4" w:rsidRDefault="00FC5D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131C95"/>
    <w:multiLevelType w:val="hybridMultilevel"/>
    <w:tmpl w:val="0E5427BE"/>
    <w:lvl w:ilvl="0" w:tplc="826C069C">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A5542D1"/>
    <w:multiLevelType w:val="hybridMultilevel"/>
    <w:tmpl w:val="12E63F78"/>
    <w:lvl w:ilvl="0" w:tplc="F3328C3A">
      <w:start w:val="8"/>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A673FF9"/>
    <w:multiLevelType w:val="hybridMultilevel"/>
    <w:tmpl w:val="6A522648"/>
    <w:lvl w:ilvl="0" w:tplc="B4E8D900">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9051178"/>
    <w:multiLevelType w:val="multilevel"/>
    <w:tmpl w:val="27B8124A"/>
    <w:lvl w:ilvl="0">
      <w:start w:val="1"/>
      <w:numFmt w:val="decimal"/>
      <w:lvlText w:val="%1"/>
      <w:lvlJc w:val="left"/>
      <w:pPr>
        <w:tabs>
          <w:tab w:val="num" w:pos="432"/>
        </w:tabs>
        <w:ind w:left="432" w:hanging="432"/>
      </w:pPr>
      <w:rPr>
        <w:rFonts w:ascii="Arial" w:hAnsi="Arial" w:hint="default"/>
        <w:sz w:val="20"/>
      </w:rPr>
    </w:lvl>
    <w:lvl w:ilvl="1">
      <w:start w:val="1"/>
      <w:numFmt w:val="decimal"/>
      <w:lvlText w:val="%1.%2"/>
      <w:lvlJc w:val="left"/>
      <w:pPr>
        <w:tabs>
          <w:tab w:val="num" w:pos="576"/>
        </w:tabs>
        <w:ind w:left="576" w:hanging="576"/>
      </w:pPr>
      <w:rPr>
        <w:rFonts w:ascii="Arial" w:hAnsi="Arial" w:hint="default"/>
        <w:strike w:val="0"/>
        <w:sz w:val="20"/>
      </w:rPr>
    </w:lvl>
    <w:lvl w:ilvl="2">
      <w:start w:val="1"/>
      <w:numFmt w:val="decimal"/>
      <w:lvlText w:val="%1.%2.%3"/>
      <w:lvlJc w:val="left"/>
      <w:pPr>
        <w:tabs>
          <w:tab w:val="num" w:pos="1004"/>
        </w:tabs>
        <w:ind w:left="1004" w:hanging="720"/>
      </w:pPr>
      <w:rPr>
        <w:rFonts w:ascii="Arial" w:hAnsi="Arial" w:hint="default"/>
        <w:sz w:val="2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
  </w:num>
  <w:num w:numId="2">
    <w:abstractNumId w:val="2"/>
  </w:num>
  <w:num w:numId="3">
    <w:abstractNumId w:val="3"/>
  </w:num>
  <w:num w:numId="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ESLANDES Alexandre">
    <w15:presenceInfo w15:providerId="AD" w15:userId="S-1-5-21-1801674531-299502267-839522115-3691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E60"/>
    <w:rsid w:val="00000BEE"/>
    <w:rsid w:val="00004539"/>
    <w:rsid w:val="000109F3"/>
    <w:rsid w:val="0001227A"/>
    <w:rsid w:val="000172C9"/>
    <w:rsid w:val="00023D29"/>
    <w:rsid w:val="00024F6B"/>
    <w:rsid w:val="00035296"/>
    <w:rsid w:val="000524C2"/>
    <w:rsid w:val="000539F3"/>
    <w:rsid w:val="00055E5F"/>
    <w:rsid w:val="00071578"/>
    <w:rsid w:val="00076443"/>
    <w:rsid w:val="00077110"/>
    <w:rsid w:val="00077F87"/>
    <w:rsid w:val="000941BA"/>
    <w:rsid w:val="00095D14"/>
    <w:rsid w:val="000A18E1"/>
    <w:rsid w:val="000A76C7"/>
    <w:rsid w:val="000B7FBE"/>
    <w:rsid w:val="000C0985"/>
    <w:rsid w:val="000C1CE7"/>
    <w:rsid w:val="000C2590"/>
    <w:rsid w:val="000C3875"/>
    <w:rsid w:val="000C7880"/>
    <w:rsid w:val="000D0D3E"/>
    <w:rsid w:val="000D4AF7"/>
    <w:rsid w:val="000E5F12"/>
    <w:rsid w:val="000F1AA7"/>
    <w:rsid w:val="00106EF6"/>
    <w:rsid w:val="001114A8"/>
    <w:rsid w:val="00116EFE"/>
    <w:rsid w:val="00116F36"/>
    <w:rsid w:val="00135822"/>
    <w:rsid w:val="00143A2F"/>
    <w:rsid w:val="00154E11"/>
    <w:rsid w:val="00167946"/>
    <w:rsid w:val="0017023D"/>
    <w:rsid w:val="001709F6"/>
    <w:rsid w:val="00172BBC"/>
    <w:rsid w:val="0017451F"/>
    <w:rsid w:val="00177CDC"/>
    <w:rsid w:val="0018166E"/>
    <w:rsid w:val="00187C64"/>
    <w:rsid w:val="00193CCF"/>
    <w:rsid w:val="00193CD7"/>
    <w:rsid w:val="001B682B"/>
    <w:rsid w:val="001C23BE"/>
    <w:rsid w:val="001C2E2F"/>
    <w:rsid w:val="001C4022"/>
    <w:rsid w:val="001D0E77"/>
    <w:rsid w:val="001E1E2A"/>
    <w:rsid w:val="001E4227"/>
    <w:rsid w:val="001E6A22"/>
    <w:rsid w:val="001F2771"/>
    <w:rsid w:val="00216A04"/>
    <w:rsid w:val="0022248C"/>
    <w:rsid w:val="00234096"/>
    <w:rsid w:val="00244784"/>
    <w:rsid w:val="00246765"/>
    <w:rsid w:val="002662EB"/>
    <w:rsid w:val="00273B0A"/>
    <w:rsid w:val="00283397"/>
    <w:rsid w:val="00284884"/>
    <w:rsid w:val="00284B96"/>
    <w:rsid w:val="00294115"/>
    <w:rsid w:val="002A4473"/>
    <w:rsid w:val="002A6F38"/>
    <w:rsid w:val="002B1A26"/>
    <w:rsid w:val="002B2407"/>
    <w:rsid w:val="002B47FA"/>
    <w:rsid w:val="002C135D"/>
    <w:rsid w:val="002C5D45"/>
    <w:rsid w:val="002E0A20"/>
    <w:rsid w:val="00301A2F"/>
    <w:rsid w:val="00303BD2"/>
    <w:rsid w:val="00304736"/>
    <w:rsid w:val="00322E55"/>
    <w:rsid w:val="003359B4"/>
    <w:rsid w:val="00346CD4"/>
    <w:rsid w:val="00360743"/>
    <w:rsid w:val="00374849"/>
    <w:rsid w:val="003773AA"/>
    <w:rsid w:val="00393A23"/>
    <w:rsid w:val="00397AB2"/>
    <w:rsid w:val="003B2FE8"/>
    <w:rsid w:val="003B4DEB"/>
    <w:rsid w:val="003C2EB8"/>
    <w:rsid w:val="003C3E06"/>
    <w:rsid w:val="003D5110"/>
    <w:rsid w:val="003E4F03"/>
    <w:rsid w:val="003E4F7A"/>
    <w:rsid w:val="003F5122"/>
    <w:rsid w:val="00413D91"/>
    <w:rsid w:val="00413DEF"/>
    <w:rsid w:val="0041577B"/>
    <w:rsid w:val="0042339E"/>
    <w:rsid w:val="00426F80"/>
    <w:rsid w:val="00443C0A"/>
    <w:rsid w:val="00451CB2"/>
    <w:rsid w:val="00452189"/>
    <w:rsid w:val="00455B70"/>
    <w:rsid w:val="00462EFF"/>
    <w:rsid w:val="00466546"/>
    <w:rsid w:val="004767DF"/>
    <w:rsid w:val="004843AB"/>
    <w:rsid w:val="00495DA0"/>
    <w:rsid w:val="004A0C32"/>
    <w:rsid w:val="004B1BCF"/>
    <w:rsid w:val="004C27E8"/>
    <w:rsid w:val="004D1AC7"/>
    <w:rsid w:val="004D4740"/>
    <w:rsid w:val="004D79D6"/>
    <w:rsid w:val="004E03C3"/>
    <w:rsid w:val="004E0C96"/>
    <w:rsid w:val="004F1CA7"/>
    <w:rsid w:val="004F3E8C"/>
    <w:rsid w:val="004F4D83"/>
    <w:rsid w:val="004F6DD1"/>
    <w:rsid w:val="00503E27"/>
    <w:rsid w:val="00510BC6"/>
    <w:rsid w:val="00511BE1"/>
    <w:rsid w:val="005150D2"/>
    <w:rsid w:val="005179F1"/>
    <w:rsid w:val="00540107"/>
    <w:rsid w:val="005512CC"/>
    <w:rsid w:val="00561914"/>
    <w:rsid w:val="00564DC1"/>
    <w:rsid w:val="00574C60"/>
    <w:rsid w:val="005851C3"/>
    <w:rsid w:val="0059622A"/>
    <w:rsid w:val="0059682B"/>
    <w:rsid w:val="005A6559"/>
    <w:rsid w:val="005A75A4"/>
    <w:rsid w:val="005B4BE4"/>
    <w:rsid w:val="005B5494"/>
    <w:rsid w:val="005C3E60"/>
    <w:rsid w:val="005C6565"/>
    <w:rsid w:val="005D086B"/>
    <w:rsid w:val="005D3E1A"/>
    <w:rsid w:val="005D4C61"/>
    <w:rsid w:val="005E0CAB"/>
    <w:rsid w:val="005E32BA"/>
    <w:rsid w:val="005F0C73"/>
    <w:rsid w:val="005F7F4A"/>
    <w:rsid w:val="006027F4"/>
    <w:rsid w:val="00615D59"/>
    <w:rsid w:val="00620C07"/>
    <w:rsid w:val="006304A5"/>
    <w:rsid w:val="006571B7"/>
    <w:rsid w:val="00657F63"/>
    <w:rsid w:val="00661E9E"/>
    <w:rsid w:val="00664A7A"/>
    <w:rsid w:val="00694527"/>
    <w:rsid w:val="00695A11"/>
    <w:rsid w:val="006A0E54"/>
    <w:rsid w:val="006B0297"/>
    <w:rsid w:val="006B1DE6"/>
    <w:rsid w:val="006B322F"/>
    <w:rsid w:val="006E33E7"/>
    <w:rsid w:val="006E65D2"/>
    <w:rsid w:val="00701E90"/>
    <w:rsid w:val="0071019D"/>
    <w:rsid w:val="00730463"/>
    <w:rsid w:val="00734D00"/>
    <w:rsid w:val="00743314"/>
    <w:rsid w:val="0074337E"/>
    <w:rsid w:val="007468C5"/>
    <w:rsid w:val="0076090B"/>
    <w:rsid w:val="007617FF"/>
    <w:rsid w:val="00762257"/>
    <w:rsid w:val="007748EC"/>
    <w:rsid w:val="007751F3"/>
    <w:rsid w:val="00780F10"/>
    <w:rsid w:val="0078311D"/>
    <w:rsid w:val="00787BE1"/>
    <w:rsid w:val="007921AE"/>
    <w:rsid w:val="007A4D83"/>
    <w:rsid w:val="007A55B7"/>
    <w:rsid w:val="007B64D9"/>
    <w:rsid w:val="007B7E9A"/>
    <w:rsid w:val="007D4F4F"/>
    <w:rsid w:val="007F5EF5"/>
    <w:rsid w:val="007F6E73"/>
    <w:rsid w:val="00804D22"/>
    <w:rsid w:val="008116C9"/>
    <w:rsid w:val="00825F26"/>
    <w:rsid w:val="0082751F"/>
    <w:rsid w:val="0083105E"/>
    <w:rsid w:val="008462D3"/>
    <w:rsid w:val="00861391"/>
    <w:rsid w:val="008664E3"/>
    <w:rsid w:val="00870FE6"/>
    <w:rsid w:val="00871BE9"/>
    <w:rsid w:val="008764EB"/>
    <w:rsid w:val="008811E1"/>
    <w:rsid w:val="0088414D"/>
    <w:rsid w:val="008852B6"/>
    <w:rsid w:val="008B1DA0"/>
    <w:rsid w:val="008D07ED"/>
    <w:rsid w:val="008D277D"/>
    <w:rsid w:val="008D325B"/>
    <w:rsid w:val="008E3BDD"/>
    <w:rsid w:val="008F1906"/>
    <w:rsid w:val="00901AE2"/>
    <w:rsid w:val="00906779"/>
    <w:rsid w:val="00920DE7"/>
    <w:rsid w:val="00924E40"/>
    <w:rsid w:val="009279EC"/>
    <w:rsid w:val="009419A7"/>
    <w:rsid w:val="0095251A"/>
    <w:rsid w:val="00955DB0"/>
    <w:rsid w:val="00956F32"/>
    <w:rsid w:val="009573D5"/>
    <w:rsid w:val="00967B13"/>
    <w:rsid w:val="00971933"/>
    <w:rsid w:val="00975226"/>
    <w:rsid w:val="00976B7A"/>
    <w:rsid w:val="009803B6"/>
    <w:rsid w:val="009A085E"/>
    <w:rsid w:val="009A54C6"/>
    <w:rsid w:val="009A7B05"/>
    <w:rsid w:val="009B3965"/>
    <w:rsid w:val="009B777E"/>
    <w:rsid w:val="009C0B36"/>
    <w:rsid w:val="009E09FA"/>
    <w:rsid w:val="009E1120"/>
    <w:rsid w:val="009E1179"/>
    <w:rsid w:val="009F05D9"/>
    <w:rsid w:val="00A00C9B"/>
    <w:rsid w:val="00A03A34"/>
    <w:rsid w:val="00A04B56"/>
    <w:rsid w:val="00A15DDE"/>
    <w:rsid w:val="00A20262"/>
    <w:rsid w:val="00A2105A"/>
    <w:rsid w:val="00A24E2D"/>
    <w:rsid w:val="00A35FD4"/>
    <w:rsid w:val="00A4738D"/>
    <w:rsid w:val="00A5523B"/>
    <w:rsid w:val="00A63031"/>
    <w:rsid w:val="00A678ED"/>
    <w:rsid w:val="00A67C46"/>
    <w:rsid w:val="00A71FDD"/>
    <w:rsid w:val="00A828E0"/>
    <w:rsid w:val="00AA2A5D"/>
    <w:rsid w:val="00AB36CF"/>
    <w:rsid w:val="00AB5306"/>
    <w:rsid w:val="00AE2C60"/>
    <w:rsid w:val="00AF4E3A"/>
    <w:rsid w:val="00AF5BFC"/>
    <w:rsid w:val="00B04170"/>
    <w:rsid w:val="00B16493"/>
    <w:rsid w:val="00B40B35"/>
    <w:rsid w:val="00B61696"/>
    <w:rsid w:val="00B619A4"/>
    <w:rsid w:val="00B62548"/>
    <w:rsid w:val="00B76973"/>
    <w:rsid w:val="00BA65D0"/>
    <w:rsid w:val="00BB1849"/>
    <w:rsid w:val="00BC3183"/>
    <w:rsid w:val="00BC425F"/>
    <w:rsid w:val="00BC43E9"/>
    <w:rsid w:val="00BC5F56"/>
    <w:rsid w:val="00BD3D1B"/>
    <w:rsid w:val="00BE3F77"/>
    <w:rsid w:val="00BE607F"/>
    <w:rsid w:val="00BE79C1"/>
    <w:rsid w:val="00BF27BF"/>
    <w:rsid w:val="00C1060F"/>
    <w:rsid w:val="00C334AF"/>
    <w:rsid w:val="00C42AD3"/>
    <w:rsid w:val="00C44392"/>
    <w:rsid w:val="00C50D09"/>
    <w:rsid w:val="00C648F2"/>
    <w:rsid w:val="00C65AAF"/>
    <w:rsid w:val="00C67045"/>
    <w:rsid w:val="00C672E2"/>
    <w:rsid w:val="00C70951"/>
    <w:rsid w:val="00C76478"/>
    <w:rsid w:val="00C81FC1"/>
    <w:rsid w:val="00C85875"/>
    <w:rsid w:val="00C904C3"/>
    <w:rsid w:val="00CB222C"/>
    <w:rsid w:val="00CB25FF"/>
    <w:rsid w:val="00CD781B"/>
    <w:rsid w:val="00CE26C3"/>
    <w:rsid w:val="00CE3D7F"/>
    <w:rsid w:val="00CE7CA4"/>
    <w:rsid w:val="00CF5A8E"/>
    <w:rsid w:val="00D16BF0"/>
    <w:rsid w:val="00D20EC8"/>
    <w:rsid w:val="00D306BE"/>
    <w:rsid w:val="00D45BFD"/>
    <w:rsid w:val="00D46E4D"/>
    <w:rsid w:val="00D50BA7"/>
    <w:rsid w:val="00D527A6"/>
    <w:rsid w:val="00D63E60"/>
    <w:rsid w:val="00D6643C"/>
    <w:rsid w:val="00D72DDF"/>
    <w:rsid w:val="00D826B7"/>
    <w:rsid w:val="00D97FE1"/>
    <w:rsid w:val="00DA0210"/>
    <w:rsid w:val="00DA66E3"/>
    <w:rsid w:val="00DC60B6"/>
    <w:rsid w:val="00DD2CF8"/>
    <w:rsid w:val="00DE1FA0"/>
    <w:rsid w:val="00DF0AB3"/>
    <w:rsid w:val="00DF5544"/>
    <w:rsid w:val="00E16FB5"/>
    <w:rsid w:val="00E17F88"/>
    <w:rsid w:val="00E241CB"/>
    <w:rsid w:val="00E24ABB"/>
    <w:rsid w:val="00E31392"/>
    <w:rsid w:val="00E35728"/>
    <w:rsid w:val="00E3595B"/>
    <w:rsid w:val="00E5444F"/>
    <w:rsid w:val="00E6195E"/>
    <w:rsid w:val="00E72B80"/>
    <w:rsid w:val="00EA1638"/>
    <w:rsid w:val="00ED060D"/>
    <w:rsid w:val="00F25C9F"/>
    <w:rsid w:val="00F326D2"/>
    <w:rsid w:val="00F341F6"/>
    <w:rsid w:val="00F34F28"/>
    <w:rsid w:val="00F6592A"/>
    <w:rsid w:val="00F66753"/>
    <w:rsid w:val="00FA6D50"/>
    <w:rsid w:val="00FC5DC4"/>
    <w:rsid w:val="00FD73C2"/>
    <w:rsid w:val="00FF59E6"/>
    <w:rsid w:val="00FF5D0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81"/>
    <o:shapelayout v:ext="edit">
      <o:idmap v:ext="edit" data="1"/>
    </o:shapelayout>
  </w:shapeDefaults>
  <w:decimalSymbol w:val=","/>
  <w:listSeparator w:val=";"/>
  <w14:docId w14:val="38E927CE"/>
  <w15:docId w15:val="{99135B87-1FB2-4C92-A061-267E42392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1745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41">
    <w:name w:val="titre41"/>
    <w:rsid w:val="00F25C9F"/>
    <w:rPr>
      <w:rFonts w:ascii="Verdana" w:hAnsi="Verdana" w:hint="default"/>
      <w:b/>
      <w:bCs/>
      <w:color w:val="98ADE0"/>
      <w:sz w:val="17"/>
      <w:szCs w:val="17"/>
    </w:rPr>
  </w:style>
  <w:style w:type="character" w:customStyle="1" w:styleId="ref1">
    <w:name w:val="ref1"/>
    <w:rsid w:val="00F25C9F"/>
    <w:rPr>
      <w:rFonts w:ascii="Verdana" w:hAnsi="Verdana" w:hint="default"/>
      <w:i/>
      <w:iCs/>
      <w:color w:val="999999"/>
      <w:sz w:val="17"/>
      <w:szCs w:val="17"/>
    </w:rPr>
  </w:style>
  <w:style w:type="paragraph" w:styleId="En-tte">
    <w:name w:val="header"/>
    <w:basedOn w:val="Normal"/>
    <w:rsid w:val="00346CD4"/>
    <w:pPr>
      <w:tabs>
        <w:tab w:val="center" w:pos="4536"/>
        <w:tab w:val="right" w:pos="9072"/>
      </w:tabs>
    </w:pPr>
  </w:style>
  <w:style w:type="paragraph" w:styleId="Pieddepage">
    <w:name w:val="footer"/>
    <w:basedOn w:val="Normal"/>
    <w:rsid w:val="00346CD4"/>
    <w:pPr>
      <w:tabs>
        <w:tab w:val="center" w:pos="4536"/>
        <w:tab w:val="right" w:pos="9072"/>
      </w:tabs>
    </w:pPr>
  </w:style>
  <w:style w:type="character" w:styleId="Numrodepage">
    <w:name w:val="page number"/>
    <w:basedOn w:val="Policepardfaut"/>
    <w:rsid w:val="00346CD4"/>
  </w:style>
  <w:style w:type="character" w:styleId="Lienhypertexte">
    <w:name w:val="Hyperlink"/>
    <w:rsid w:val="007F5EF5"/>
    <w:rPr>
      <w:strike w:val="0"/>
      <w:dstrike w:val="0"/>
      <w:color w:val="5294C1"/>
      <w:u w:val="none"/>
      <w:effect w:val="none"/>
    </w:rPr>
  </w:style>
  <w:style w:type="character" w:customStyle="1" w:styleId="emailstyle23">
    <w:name w:val="emailstyle23"/>
    <w:semiHidden/>
    <w:rsid w:val="00DF5544"/>
    <w:rPr>
      <w:rFonts w:ascii="Arial" w:hAnsi="Arial" w:cs="Arial" w:hint="default"/>
      <w:b w:val="0"/>
      <w:bCs w:val="0"/>
      <w:i w:val="0"/>
      <w:iCs w:val="0"/>
      <w:color w:val="008080"/>
      <w:sz w:val="20"/>
      <w:szCs w:val="20"/>
    </w:rPr>
  </w:style>
  <w:style w:type="paragraph" w:customStyle="1" w:styleId="Paragraphe">
    <w:name w:val="Paragraphe"/>
    <w:basedOn w:val="Normal"/>
    <w:rsid w:val="005D086B"/>
    <w:pPr>
      <w:spacing w:before="240" w:line="240" w:lineRule="atLeast"/>
      <w:jc w:val="both"/>
    </w:pPr>
    <w:rPr>
      <w:rFonts w:ascii="Arial" w:hAnsi="Arial"/>
      <w:sz w:val="20"/>
      <w:szCs w:val="20"/>
    </w:rPr>
  </w:style>
  <w:style w:type="paragraph" w:styleId="Textedebulles">
    <w:name w:val="Balloon Text"/>
    <w:basedOn w:val="Normal"/>
    <w:semiHidden/>
    <w:rsid w:val="005D086B"/>
    <w:rPr>
      <w:rFonts w:ascii="Tahoma" w:hAnsi="Tahoma" w:cs="Tahoma"/>
      <w:sz w:val="16"/>
      <w:szCs w:val="16"/>
    </w:rPr>
  </w:style>
  <w:style w:type="paragraph" w:styleId="Paragraphedeliste">
    <w:name w:val="List Paragraph"/>
    <w:basedOn w:val="Normal"/>
    <w:uiPriority w:val="34"/>
    <w:qFormat/>
    <w:rsid w:val="0018166E"/>
    <w:pPr>
      <w:ind w:left="720"/>
      <w:contextualSpacing/>
    </w:pPr>
  </w:style>
  <w:style w:type="character" w:styleId="Marquedecommentaire">
    <w:name w:val="annotation reference"/>
    <w:basedOn w:val="Policepardfaut"/>
    <w:semiHidden/>
    <w:unhideWhenUsed/>
    <w:rsid w:val="0018166E"/>
    <w:rPr>
      <w:sz w:val="16"/>
      <w:szCs w:val="16"/>
    </w:rPr>
  </w:style>
  <w:style w:type="paragraph" w:styleId="Commentaire">
    <w:name w:val="annotation text"/>
    <w:basedOn w:val="Normal"/>
    <w:link w:val="CommentaireCar"/>
    <w:semiHidden/>
    <w:unhideWhenUsed/>
    <w:rsid w:val="0018166E"/>
    <w:rPr>
      <w:sz w:val="20"/>
      <w:szCs w:val="20"/>
    </w:rPr>
  </w:style>
  <w:style w:type="character" w:customStyle="1" w:styleId="CommentaireCar">
    <w:name w:val="Commentaire Car"/>
    <w:basedOn w:val="Policepardfaut"/>
    <w:link w:val="Commentaire"/>
    <w:semiHidden/>
    <w:rsid w:val="0018166E"/>
  </w:style>
  <w:style w:type="paragraph" w:styleId="Objetducommentaire">
    <w:name w:val="annotation subject"/>
    <w:basedOn w:val="Commentaire"/>
    <w:next w:val="Commentaire"/>
    <w:link w:val="ObjetducommentaireCar"/>
    <w:semiHidden/>
    <w:unhideWhenUsed/>
    <w:rsid w:val="0018166E"/>
    <w:rPr>
      <w:b/>
      <w:bCs/>
    </w:rPr>
  </w:style>
  <w:style w:type="character" w:customStyle="1" w:styleId="ObjetducommentaireCar">
    <w:name w:val="Objet du commentaire Car"/>
    <w:basedOn w:val="CommentaireCar"/>
    <w:link w:val="Objetducommentaire"/>
    <w:semiHidden/>
    <w:rsid w:val="0018166E"/>
    <w:rPr>
      <w:b/>
      <w:bCs/>
    </w:rPr>
  </w:style>
  <w:style w:type="character" w:styleId="Textedelespacerserv">
    <w:name w:val="Placeholder Text"/>
    <w:basedOn w:val="Policepardfaut"/>
    <w:uiPriority w:val="99"/>
    <w:semiHidden/>
    <w:rsid w:val="008852B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745196">
      <w:bodyDiv w:val="1"/>
      <w:marLeft w:val="0"/>
      <w:marRight w:val="0"/>
      <w:marTop w:val="0"/>
      <w:marBottom w:val="0"/>
      <w:divBdr>
        <w:top w:val="none" w:sz="0" w:space="0" w:color="auto"/>
        <w:left w:val="none" w:sz="0" w:space="0" w:color="auto"/>
        <w:bottom w:val="none" w:sz="0" w:space="0" w:color="auto"/>
        <w:right w:val="none" w:sz="0" w:space="0" w:color="auto"/>
      </w:divBdr>
      <w:divsChild>
        <w:div w:id="533201977">
          <w:marLeft w:val="0"/>
          <w:marRight w:val="0"/>
          <w:marTop w:val="0"/>
          <w:marBottom w:val="0"/>
          <w:divBdr>
            <w:top w:val="none" w:sz="0" w:space="0" w:color="auto"/>
            <w:left w:val="none" w:sz="0" w:space="0" w:color="auto"/>
            <w:bottom w:val="none" w:sz="0" w:space="0" w:color="auto"/>
            <w:right w:val="none" w:sz="0" w:space="0" w:color="auto"/>
          </w:divBdr>
        </w:div>
      </w:divsChild>
    </w:div>
    <w:div w:id="452477382">
      <w:bodyDiv w:val="1"/>
      <w:marLeft w:val="0"/>
      <w:marRight w:val="0"/>
      <w:marTop w:val="0"/>
      <w:marBottom w:val="0"/>
      <w:divBdr>
        <w:top w:val="none" w:sz="0" w:space="0" w:color="auto"/>
        <w:left w:val="none" w:sz="0" w:space="0" w:color="auto"/>
        <w:bottom w:val="none" w:sz="0" w:space="0" w:color="auto"/>
        <w:right w:val="none" w:sz="0" w:space="0" w:color="auto"/>
      </w:divBdr>
    </w:div>
    <w:div w:id="642391546">
      <w:bodyDiv w:val="1"/>
      <w:marLeft w:val="0"/>
      <w:marRight w:val="0"/>
      <w:marTop w:val="0"/>
      <w:marBottom w:val="0"/>
      <w:divBdr>
        <w:top w:val="none" w:sz="0" w:space="0" w:color="auto"/>
        <w:left w:val="none" w:sz="0" w:space="0" w:color="auto"/>
        <w:bottom w:val="none" w:sz="0" w:space="0" w:color="auto"/>
        <w:right w:val="none" w:sz="0" w:space="0" w:color="auto"/>
      </w:divBdr>
      <w:divsChild>
        <w:div w:id="1375425116">
          <w:marLeft w:val="0"/>
          <w:marRight w:val="0"/>
          <w:marTop w:val="0"/>
          <w:marBottom w:val="0"/>
          <w:divBdr>
            <w:top w:val="none" w:sz="0" w:space="0" w:color="auto"/>
            <w:left w:val="none" w:sz="0" w:space="0" w:color="auto"/>
            <w:bottom w:val="none" w:sz="0" w:space="0" w:color="auto"/>
            <w:right w:val="none" w:sz="0" w:space="0" w:color="auto"/>
          </w:divBdr>
          <w:divsChild>
            <w:div w:id="1562476195">
              <w:marLeft w:val="0"/>
              <w:marRight w:val="0"/>
              <w:marTop w:val="0"/>
              <w:marBottom w:val="0"/>
              <w:divBdr>
                <w:top w:val="none" w:sz="0" w:space="0" w:color="auto"/>
                <w:left w:val="none" w:sz="0" w:space="0" w:color="auto"/>
                <w:bottom w:val="none" w:sz="0" w:space="0" w:color="auto"/>
                <w:right w:val="none" w:sz="0" w:space="0" w:color="auto"/>
              </w:divBdr>
              <w:divsChild>
                <w:div w:id="591284505">
                  <w:marLeft w:val="0"/>
                  <w:marRight w:val="0"/>
                  <w:marTop w:val="0"/>
                  <w:marBottom w:val="0"/>
                  <w:divBdr>
                    <w:top w:val="none" w:sz="0" w:space="0" w:color="auto"/>
                    <w:left w:val="none" w:sz="0" w:space="0" w:color="auto"/>
                    <w:bottom w:val="none" w:sz="0" w:space="0" w:color="auto"/>
                    <w:right w:val="none" w:sz="0" w:space="0" w:color="auto"/>
                  </w:divBdr>
                  <w:divsChild>
                    <w:div w:id="1045909424">
                      <w:marLeft w:val="0"/>
                      <w:marRight w:val="0"/>
                      <w:marTop w:val="0"/>
                      <w:marBottom w:val="0"/>
                      <w:divBdr>
                        <w:top w:val="none" w:sz="0" w:space="0" w:color="auto"/>
                        <w:left w:val="none" w:sz="0" w:space="0" w:color="auto"/>
                        <w:bottom w:val="none" w:sz="0" w:space="0" w:color="auto"/>
                        <w:right w:val="none" w:sz="0" w:space="0" w:color="auto"/>
                      </w:divBdr>
                      <w:divsChild>
                        <w:div w:id="1634434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ollabComments xmlns="012d4058-d595-4627-b742-f3299dc555e9">A compléter début et fin de l'opération avec SMA</CollabComment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travail" ma:contentTypeID="0x010100108A61D7BE634F76874FDC084DD0BD1500E4650899D352804DBF46C829159A16BA" ma:contentTypeVersion="6" ma:contentTypeDescription="" ma:contentTypeScope="" ma:versionID="7623a0dd0bf5f066e6c22f5c8d00b10e">
  <xsd:schema xmlns:xsd="http://www.w3.org/2001/XMLSchema" xmlns:xs="http://www.w3.org/2001/XMLSchema" xmlns:p="http://schemas.microsoft.com/office/2006/metadata/properties" xmlns:ns2="012d4058-d595-4627-b742-f3299dc555e9" xmlns:ns3="860b9e2a-a044-489b-93e0-63def181c559" targetNamespace="http://schemas.microsoft.com/office/2006/metadata/properties" ma:root="true" ma:fieldsID="43a22b4d0273d7f2581f48bb5b009e38" ns2:_="" ns3:_="">
    <xsd:import namespace="012d4058-d595-4627-b742-f3299dc555e9"/>
    <xsd:import namespace="860b9e2a-a044-489b-93e0-63def181c559"/>
    <xsd:element name="properties">
      <xsd:complexType>
        <xsd:sequence>
          <xsd:element name="documentManagement">
            <xsd:complexType>
              <xsd:all>
                <xsd:element ref="ns2:CollabComme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2d4058-d595-4627-b742-f3299dc555e9" elementFormDefault="qualified">
    <xsd:import namespace="http://schemas.microsoft.com/office/2006/documentManagement/types"/>
    <xsd:import namespace="http://schemas.microsoft.com/office/infopath/2007/PartnerControls"/>
    <xsd:element name="CollabComments" ma:index="8" nillable="true" ma:displayName="Observation(s)" ma:internalName="Collab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60b9e2a-a044-489b-93e0-63def181c559" elementFormDefault="qualified">
    <xsd:import namespace="http://schemas.microsoft.com/office/2006/documentManagement/types"/>
    <xsd:import namespace="http://schemas.microsoft.com/office/infopath/2007/PartnerControls"/>
    <xsd:element name="SharedWithUsers" ma:index="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7A0EEF-630F-4AF2-BBCD-0BD66EF0932B}">
  <ds:schemaRefs>
    <ds:schemaRef ds:uri="http://schemas.microsoft.com/office/2006/documentManagement/types"/>
    <ds:schemaRef ds:uri="http://schemas.microsoft.com/office/infopath/2007/PartnerControls"/>
    <ds:schemaRef ds:uri="http://purl.org/dc/dcmitype/"/>
    <ds:schemaRef ds:uri="http://purl.org/dc/terms/"/>
    <ds:schemaRef ds:uri="860b9e2a-a044-489b-93e0-63def181c559"/>
    <ds:schemaRef ds:uri="http://schemas.microsoft.com/office/2006/metadata/properties"/>
    <ds:schemaRef ds:uri="http://purl.org/dc/elements/1.1/"/>
    <ds:schemaRef ds:uri="http://schemas.openxmlformats.org/package/2006/metadata/core-properties"/>
    <ds:schemaRef ds:uri="012d4058-d595-4627-b742-f3299dc555e9"/>
    <ds:schemaRef ds:uri="http://www.w3.org/XML/1998/namespace"/>
  </ds:schemaRefs>
</ds:datastoreItem>
</file>

<file path=customXml/itemProps2.xml><?xml version="1.0" encoding="utf-8"?>
<ds:datastoreItem xmlns:ds="http://schemas.openxmlformats.org/officeDocument/2006/customXml" ds:itemID="{CDD5652E-8FD4-4D94-85B3-5741F0FD26C0}">
  <ds:schemaRefs>
    <ds:schemaRef ds:uri="http://schemas.microsoft.com/sharepoint/v3/contenttype/forms"/>
  </ds:schemaRefs>
</ds:datastoreItem>
</file>

<file path=customXml/itemProps3.xml><?xml version="1.0" encoding="utf-8"?>
<ds:datastoreItem xmlns:ds="http://schemas.openxmlformats.org/officeDocument/2006/customXml" ds:itemID="{2A74E04D-8DEF-4594-B812-63DDA2E5DE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2d4058-d595-4627-b742-f3299dc555e9"/>
    <ds:schemaRef ds:uri="860b9e2a-a044-489b-93e0-63def181c5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6A65968-7357-490B-AF9E-A40B908C5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2853</Words>
  <Characters>15693</Characters>
  <Application>Microsoft Office Word</Application>
  <DocSecurity>0</DocSecurity>
  <Lines>130</Lines>
  <Paragraphs>37</Paragraphs>
  <ScaleCrop>false</ScaleCrop>
  <HeadingPairs>
    <vt:vector size="2" baseType="variant">
      <vt:variant>
        <vt:lpstr>Titre</vt:lpstr>
      </vt:variant>
      <vt:variant>
        <vt:i4>1</vt:i4>
      </vt:variant>
    </vt:vector>
  </HeadingPairs>
  <TitlesOfParts>
    <vt:vector size="1" baseType="lpstr">
      <vt:lpstr>0</vt:lpstr>
    </vt:vector>
  </TitlesOfParts>
  <Company>CEA</Company>
  <LinksUpToDate>false</LinksUpToDate>
  <CharactersWithSpaces>18509</CharactersWithSpaces>
  <SharedDoc>false</SharedDoc>
  <HLinks>
    <vt:vector size="6" baseType="variant">
      <vt:variant>
        <vt:i4>5046334</vt:i4>
      </vt:variant>
      <vt:variant>
        <vt:i4>0</vt:i4>
      </vt:variant>
      <vt:variant>
        <vt:i4>0</vt:i4>
      </vt:variant>
      <vt:variant>
        <vt:i4>5</vt:i4>
      </vt:variant>
      <vt:variant>
        <vt:lpwstr>http://www.ineris.fr/aida/?q=consult_doc/consultation/2.250.190.28.8.63</vt:lpwstr>
      </vt:variant>
      <vt:variant>
        <vt:lpwstr>art_R_541_8#art_R_541_8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Analyse environnementale</dc:title>
  <dc:creator>JLOCHARD</dc:creator>
  <cp:lastModifiedBy>PAUNAC Kristina</cp:lastModifiedBy>
  <cp:revision>2</cp:revision>
  <cp:lastPrinted>2022-07-05T12:49:00Z</cp:lastPrinted>
  <dcterms:created xsi:type="dcterms:W3CDTF">2025-07-22T09:41:00Z</dcterms:created>
  <dcterms:modified xsi:type="dcterms:W3CDTF">2025-07-22T09:41:00Z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0x010100108A61D7BE634F76874FDC084DD0BD1500E4650899D352804DBF46C829159A16BA</vt:lpwstr>
  </property>
  <property fmtid="{D5CDD505-2E9C-101B-9397-08002B2CF9AE}" pid="3" name="I2ICODE">
    <vt:lpwstr>COLLAB</vt:lpwstr>
  </property>
  <property fmtid="{D5CDD505-2E9C-101B-9397-08002B2CF9AE}" pid="4" name="WebApplicationID">
    <vt:lpwstr>a01c0b3b-b121-4231-a3bf-fa7761c20e19</vt:lpwstr>
  </property>
  <property fmtid="{D5CDD505-2E9C-101B-9397-08002B2CF9AE}" pid="5" name="I2ISITECODE">
    <vt:lpwstr/>
  </property>
  <property fmtid="{D5CDD505-2E9C-101B-9397-08002B2CF9AE}" pid="6" name="CollabXmlContent">
    <vt:lpwstr>&lt;CollabItems&gt;_x000d_
  &lt;CollabItem&gt;_x000d_
    &lt;FileLeafRef&gt;AE pour DCE Fourniture et pose de châssis rdc du bât 522.docx&lt;/FileLeafRef&gt;_x000d_
    &lt;Title&gt;Analyse environnementale&lt;/Title&gt;_x000d_
    &lt;CollabComments&gt;A compléter début et fin de l'opération avec SMA&lt;/CollabComments&gt;_x000d_
    &lt;ContentType&gt;Document travail&lt;/ContentType&gt;_x000d_
    &lt;Created&gt;03/07/2025&lt;/Created&gt;_x000d_
    &lt;Author&gt;DESLANDES Alexandre&lt;/Author&gt;_x000d_
    &lt;Modified&gt;10/07/2025&lt;/Modified&gt;_x000d_
    &lt;Editor&gt;DESLANDES Alexandre&lt;/Editor&gt;_x000d_
    &lt;DocIcon&gt;docx&lt;/DocIcon&gt;_x000d_
    &lt;EncodedAbsUrl&gt;https://partage-spic.intra.cea.fr/GMB/Documents%20partages/01-Documents%20en%20relecture%20GMB/CDC%20522%20remplacement%20de%20fenêtres%20rdc/AE%20pour%20DCE%20Fourniture%20et%20pose%20de%20châssis%20rdc%20du%20bât%20522.docx&lt;/EncodedAbsUrl&gt;_x000d_
    &lt;FileSizeDisplay&gt;75549&lt;/FileSizeDisplay&gt;_x000d_
    &lt;_CommentCount /&gt;_x000d_
    &lt;_LikeCount /&gt;_x000d_
    &lt;_UIVersionString&gt;3.0&lt;/_UIVersionString&gt;_x000d_
  &lt;/CollabItem&gt;_x000d_
&lt;/CollabItems&gt;</vt:lpwstr>
  </property>
  <property fmtid="{D5CDD505-2E9C-101B-9397-08002B2CF9AE}" pid="7" name="IsCollabDocument">
    <vt:bool>true</vt:bool>
  </property>
</Properties>
</file>